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CA87" w14:textId="682A0B94" w:rsidR="00B01EE4" w:rsidRPr="00BC4FDB" w:rsidRDefault="005C58AC" w:rsidP="007631ED">
      <w:pPr>
        <w:jc w:val="both"/>
        <w:rPr>
          <w:rFonts w:cstheme="minorHAnsi"/>
          <w:b/>
        </w:rPr>
      </w:pPr>
      <w:bookmarkStart w:id="0" w:name="_GoBack"/>
      <w:bookmarkEnd w:id="0"/>
      <w:r w:rsidRPr="00BC4FDB">
        <w:rPr>
          <w:rFonts w:cstheme="minorHAnsi"/>
          <w:b/>
        </w:rPr>
        <w:t>Środowiskowa</w:t>
      </w:r>
      <w:r w:rsidR="00856867" w:rsidRPr="00BC4FDB">
        <w:rPr>
          <w:rFonts w:cstheme="minorHAnsi"/>
          <w:b/>
        </w:rPr>
        <w:t xml:space="preserve"> jakość powietrza. Metoda obliczeń.</w:t>
      </w:r>
    </w:p>
    <w:p w14:paraId="5CFA7622" w14:textId="77777777" w:rsidR="00856867" w:rsidRPr="00BC4FDB" w:rsidRDefault="00856867" w:rsidP="007631ED">
      <w:pPr>
        <w:jc w:val="both"/>
        <w:rPr>
          <w:rFonts w:cstheme="minorHAnsi"/>
        </w:rPr>
      </w:pPr>
    </w:p>
    <w:p w14:paraId="0F92CF12" w14:textId="50266BE7" w:rsidR="00856867" w:rsidRPr="00BC4FDB" w:rsidRDefault="045200B2" w:rsidP="3BEE4A74">
      <w:pPr>
        <w:autoSpaceDN w:val="0"/>
        <w:spacing w:after="0" w:line="240" w:lineRule="auto"/>
        <w:jc w:val="both"/>
        <w:textAlignment w:val="baseline"/>
        <w:rPr>
          <w:rFonts w:eastAsia="Calibri"/>
          <w:color w:val="00B050"/>
        </w:rPr>
      </w:pPr>
      <w:r w:rsidRPr="20D191C6">
        <w:rPr>
          <w:rFonts w:eastAsia="Times New Roman"/>
        </w:rPr>
        <w:t>Środowiskowa</w:t>
      </w:r>
      <w:r w:rsidR="799BA242" w:rsidRPr="20D191C6">
        <w:rPr>
          <w:rFonts w:eastAsia="Times New Roman"/>
        </w:rPr>
        <w:t xml:space="preserve"> jakość powietrza </w:t>
      </w:r>
      <w:r w:rsidR="2F73AEB7" w:rsidRPr="20D191C6">
        <w:rPr>
          <w:rFonts w:eastAsia="Times New Roman"/>
        </w:rPr>
        <w:t xml:space="preserve">EAQ </w:t>
      </w:r>
      <w:r w:rsidR="799BA242" w:rsidRPr="20D191C6">
        <w:rPr>
          <w:rFonts w:eastAsia="Times New Roman"/>
        </w:rPr>
        <w:t>w Sali lekcyjnej rozumiana jako suma średnich wskaźników zmiany przyros</w:t>
      </w:r>
      <w:r w:rsidR="005DCA28" w:rsidRPr="20D191C6">
        <w:rPr>
          <w:rFonts w:eastAsia="Times New Roman"/>
        </w:rPr>
        <w:t>tu stężenia dwutlenku węgla,</w:t>
      </w:r>
      <w:r w:rsidR="799BA242" w:rsidRPr="20D191C6">
        <w:rPr>
          <w:rFonts w:eastAsia="Times New Roman"/>
        </w:rPr>
        <w:t xml:space="preserve"> koncentracj</w:t>
      </w:r>
      <w:r w:rsidR="005DCA28" w:rsidRPr="20D191C6">
        <w:rPr>
          <w:rFonts w:eastAsia="Times New Roman"/>
        </w:rPr>
        <w:t>i</w:t>
      </w:r>
      <w:r w:rsidR="799BA242" w:rsidRPr="20D191C6">
        <w:rPr>
          <w:rFonts w:eastAsia="Times New Roman"/>
        </w:rPr>
        <w:t xml:space="preserve"> cząstek PM2.5</w:t>
      </w:r>
      <w:r w:rsidR="005DCA28" w:rsidRPr="20D191C6">
        <w:rPr>
          <w:rFonts w:eastAsia="Times New Roman"/>
        </w:rPr>
        <w:t xml:space="preserve"> oraz zużycia energii elektrycznej</w:t>
      </w:r>
      <w:r w:rsidR="799BA242" w:rsidRPr="20D191C6">
        <w:rPr>
          <w:rFonts w:eastAsia="Times New Roman"/>
        </w:rPr>
        <w:t xml:space="preserve"> w trakcie referencyjnego profilu zapotrzebowania na wentylację Sali lekcyjnej zgodnie z </w:t>
      </w:r>
      <w:r w:rsidR="799BA242" w:rsidRPr="20D191C6">
        <w:rPr>
          <w:rFonts w:eastAsia="Calibri"/>
          <w:color w:val="000000" w:themeColor="text1"/>
        </w:rPr>
        <w:t xml:space="preserve">Załącznikiem </w:t>
      </w:r>
      <w:r w:rsidR="2F73AEB7" w:rsidRPr="20D191C6">
        <w:rPr>
          <w:rFonts w:eastAsia="Calibri"/>
          <w:color w:val="000000" w:themeColor="text1"/>
        </w:rPr>
        <w:t xml:space="preserve">3.2 do Załącznika nr 3 - </w:t>
      </w:r>
      <w:r w:rsidR="2F73AEB7" w:rsidRPr="20D191C6">
        <w:rPr>
          <w:color w:val="000000" w:themeColor="text1"/>
        </w:rPr>
        <w:t xml:space="preserve">Działanie 1. Wymagania konkursowe. Arkusz kalkulacyjny, </w:t>
      </w:r>
      <w:r w:rsidR="22BD12C0" w:rsidRPr="20D191C6">
        <w:rPr>
          <w:color w:val="000000" w:themeColor="text1"/>
        </w:rPr>
        <w:t>zakładka</w:t>
      </w:r>
      <w:r w:rsidR="2F73AEB7" w:rsidRPr="20D191C6">
        <w:rPr>
          <w:color w:val="000000" w:themeColor="text1"/>
        </w:rPr>
        <w:t xml:space="preserve"> </w:t>
      </w:r>
      <w:r w:rsidR="05FC7D27" w:rsidRPr="20D191C6">
        <w:rPr>
          <w:color w:val="000000" w:themeColor="text1"/>
        </w:rPr>
        <w:t>“</w:t>
      </w:r>
      <w:r w:rsidR="2F73AEB7" w:rsidRPr="20D191C6">
        <w:rPr>
          <w:rFonts w:cs="Calibri"/>
          <w:color w:val="000000" w:themeColor="text1"/>
        </w:rPr>
        <w:t>Program Praca Profil</w:t>
      </w:r>
      <w:r w:rsidR="51711EDB" w:rsidRPr="20D191C6">
        <w:rPr>
          <w:rFonts w:cs="Calibri"/>
          <w:color w:val="000000" w:themeColor="text1"/>
        </w:rPr>
        <w:t>”</w:t>
      </w:r>
      <w:r w:rsidR="2F73AEB7" w:rsidRPr="20D191C6">
        <w:rPr>
          <w:rFonts w:cs="Calibri"/>
          <w:color w:val="000000" w:themeColor="text1"/>
        </w:rPr>
        <w:t>.</w:t>
      </w:r>
    </w:p>
    <w:p w14:paraId="0E1E9B6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color w:val="00B050"/>
        </w:rPr>
      </w:pPr>
    </w:p>
    <w:p w14:paraId="473CFBFD" w14:textId="6D3E07C8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  <w:r w:rsidRPr="00BC4FD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należy obliczyć ze wzoru</w:t>
      </w:r>
      <w:r w:rsidR="00AD6FEA" w:rsidRPr="00BC4FDB">
        <w:rPr>
          <w:rFonts w:eastAsia="Calibri" w:cstheme="minorHAnsi"/>
        </w:rPr>
        <w:t xml:space="preserve"> 1</w:t>
      </w:r>
      <w:r w:rsidR="00856867" w:rsidRPr="00BC4FDB">
        <w:rPr>
          <w:rFonts w:eastAsia="Calibri" w:cstheme="minorHAnsi"/>
        </w:rPr>
        <w:t>:</w:t>
      </w:r>
    </w:p>
    <w:p w14:paraId="099BE18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</w:p>
    <w:p w14:paraId="3C275F2B" w14:textId="11630590" w:rsidR="008E3D2F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</w:rPr>
      </w:pPr>
      <m:oMath>
        <m:r>
          <w:rPr>
            <w:rFonts w:ascii="Cambria Math" w:eastAsia="Calibri" w:hAnsi="Cambria Math" w:cstheme="minorHAnsi"/>
          </w:rPr>
          <m:t>EAQ=0,3∙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="Calibri" w:hAnsi="Cambria Math" w:cstheme="minorHAnsi"/>
          </w:rPr>
          <m:t>+0,5∙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</w:rPr>
            </m:ctrlPr>
          </m:e>
        </m:d>
        <m:r>
          <w:rPr>
            <w:rFonts w:ascii="Cambria Math" w:eastAsia="Times New Roman" w:hAnsi="Cambria Math" w:cstheme="minorHAnsi"/>
          </w:rPr>
          <m:t>+</m:t>
        </m:r>
        <m:r>
          <w:rPr>
            <w:rFonts w:ascii="Cambria Math" w:eastAsia="Calibri" w:hAnsi="Cambria Math" w:cstheme="minorHAnsi"/>
            <w:color w:val="000000" w:themeColor="text1"/>
          </w:rPr>
          <m:t>0,2·</m:t>
        </m:r>
        <m:d>
          <m:dPr>
            <m:ctrlPr>
              <w:rPr>
                <w:rFonts w:ascii="Cambria Math" w:eastAsia="Calibri" w:hAnsi="Cambria Math" w:cstheme="minorHAnsi"/>
                <w:i/>
                <w:color w:val="000000" w:themeColor="text1"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)+(1-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  <w:color w:val="000000" w:themeColor="text1"/>
              </w:rPr>
            </m:ctrlPr>
          </m:e>
        </m:d>
      </m:oMath>
      <w:r w:rsidR="00AD6FEA" w:rsidRPr="00BC4FDB">
        <w:rPr>
          <w:rFonts w:eastAsia="Times New Roman" w:cstheme="minorHAnsi"/>
          <w:color w:val="000000" w:themeColor="text1"/>
        </w:rPr>
        <w:t xml:space="preserve">  (1)</w:t>
      </w:r>
    </w:p>
    <w:p w14:paraId="4D7AC2C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98EEAB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7ACF3E9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A09458" w14:textId="2CE47E52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EAQ</w:t>
      </w:r>
      <w:r w:rsidR="00856867" w:rsidRPr="00BC4FDB">
        <w:rPr>
          <w:rFonts w:eastAsia="Calibri" w:cstheme="minorHAnsi"/>
        </w:rPr>
        <w:t xml:space="preserve">– </w:t>
      </w:r>
      <w:r w:rsidR="009C13F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w Sali lekcyjnej,</w:t>
      </w:r>
    </w:p>
    <w:p w14:paraId="5A67F96A" w14:textId="77777777" w:rsidR="00AD6FEA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>2,limit</w:t>
      </w:r>
      <w:r w:rsidRPr="00BC4FDB">
        <w:rPr>
          <w:rFonts w:eastAsia="Calibri" w:cstheme="minorHAnsi"/>
        </w:rPr>
        <w:t xml:space="preserve"> – maksymalny przyrost stężenia dwutlenku węgla pomiędzy powietrzem wewnętrznym a zewnętrznym, </w:t>
      </w:r>
      <w:proofErr w:type="spellStart"/>
      <w:r w:rsidRPr="00BC4FDB">
        <w:rPr>
          <w:rFonts w:eastAsia="Calibri" w:cstheme="minorHAnsi"/>
        </w:rPr>
        <w:t>ppm</w:t>
      </w:r>
      <w:proofErr w:type="spellEnd"/>
      <w:r w:rsidRPr="00BC4FDB">
        <w:rPr>
          <w:rFonts w:eastAsia="Calibri" w:cstheme="minorHAnsi"/>
        </w:rPr>
        <w:t xml:space="preserve">, </w:t>
      </w:r>
    </w:p>
    <w:p w14:paraId="61D844AD" w14:textId="42E1D88B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vertAlign w:val="subscript"/>
        </w:rPr>
      </w:pPr>
      <w:r w:rsidRPr="00BC4FDB">
        <w:rPr>
          <w:rFonts w:eastAsia="Calibri" w:cstheme="minorHAnsi"/>
        </w:rPr>
        <w:t xml:space="preserve">Jako maksymalny przyrost stężenia dwutlenku węgla, Zamawiający </w:t>
      </w:r>
      <w:r w:rsidR="007631ED" w:rsidRPr="00BC4FDB">
        <w:rPr>
          <w:rFonts w:eastAsia="Calibri" w:cstheme="minorHAnsi"/>
        </w:rPr>
        <w:t>przyjmuje wartość</w:t>
      </w:r>
      <w:r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  <w:b/>
        </w:rPr>
        <w:t xml:space="preserve">550 </w:t>
      </w:r>
      <w:proofErr w:type="spellStart"/>
      <w:r w:rsidRPr="00BC4FDB">
        <w:rPr>
          <w:rFonts w:eastAsia="Calibri" w:cstheme="minorHAnsi"/>
          <w:b/>
        </w:rPr>
        <w:t>ppm</w:t>
      </w:r>
      <w:proofErr w:type="spellEnd"/>
      <w:r w:rsidRPr="00BC4FDB">
        <w:rPr>
          <w:rFonts w:eastAsia="Calibri" w:cstheme="minorHAnsi"/>
        </w:rPr>
        <w:t>.</w:t>
      </w:r>
    </w:p>
    <w:p w14:paraId="40CF93A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65FB88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="008E3D2F" w:rsidRPr="00BC4FDB">
        <w:rPr>
          <w:rFonts w:eastAsia="Calibri" w:cstheme="minorHAnsi"/>
          <w:vertAlign w:val="subscript"/>
        </w:rPr>
        <w:t>2,L1</w:t>
      </w:r>
      <w:r w:rsidRPr="00BC4FDB">
        <w:rPr>
          <w:rFonts w:eastAsia="Calibri" w:cstheme="minorHAnsi"/>
          <w:vertAlign w:val="subscript"/>
        </w:rPr>
        <w:t xml:space="preserve"> </w:t>
      </w:r>
      <w:r w:rsidRPr="00BC4FDB">
        <w:rPr>
          <w:rFonts w:eastAsia="Calibri" w:cstheme="minorHAnsi"/>
        </w:rPr>
        <w:t>–</w:t>
      </w:r>
      <w:r w:rsidR="00AD6FEA"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</w:rPr>
        <w:t>średni przyrost stężenia dwut</w:t>
      </w:r>
      <w:r w:rsidR="008E3D2F" w:rsidRPr="00BC4FDB">
        <w:rPr>
          <w:rFonts w:eastAsia="Calibri" w:cstheme="minorHAnsi"/>
        </w:rPr>
        <w:t>lenku węgla w trakcie</w:t>
      </w:r>
      <w:r w:rsidRPr="00BC4FDB">
        <w:rPr>
          <w:rFonts w:eastAsia="Calibri" w:cstheme="minorHAnsi"/>
        </w:rPr>
        <w:t xml:space="preserve"> lekcji </w:t>
      </w:r>
      <w:r w:rsidR="008E3D2F" w:rsidRPr="00BC4FDB">
        <w:rPr>
          <w:rFonts w:eastAsia="Calibri" w:cstheme="minorHAnsi"/>
        </w:rPr>
        <w:t>L1</w:t>
      </w:r>
      <w:r w:rsidR="00AD6FEA" w:rsidRPr="00BC4FDB">
        <w:rPr>
          <w:rFonts w:eastAsia="Calibri" w:cstheme="minorHAnsi"/>
        </w:rPr>
        <w:t>, obliczony zgodnie ze wzorem (2)</w:t>
      </w:r>
    </w:p>
    <w:p w14:paraId="51378EA7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B6874B5" w14:textId="77777777" w:rsidR="00856867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2.L1.6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2.L1.7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2.L1.8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2.L1.9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9</m:t>
            </m:r>
          </m:den>
        </m:f>
        <m:r>
          <w:rPr>
            <w:rFonts w:ascii="Cambria Math" w:eastAsia="Calibri" w:hAnsi="Cambria Math" w:cstheme="minorHAnsi"/>
          </w:rPr>
          <m:t xml:space="preserve">  [ppm]</m:t>
        </m:r>
      </m:oMath>
      <w:r w:rsidR="00AD6FEA" w:rsidRPr="00BC4FDB">
        <w:rPr>
          <w:rFonts w:eastAsia="Calibri" w:cstheme="minorHAnsi"/>
        </w:rPr>
        <w:t xml:space="preserve"> (2)</w:t>
      </w:r>
    </w:p>
    <w:p w14:paraId="51522E00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8BBA591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 xml:space="preserve">2,L2 </w:t>
      </w:r>
      <w:r w:rsidRPr="00BC4FDB">
        <w:rPr>
          <w:rFonts w:eastAsia="Calibri" w:cstheme="minorHAnsi"/>
        </w:rPr>
        <w:t>– średni przyrost stężenia dwutlenku węgla w trakcie lekcji L2, obliczony zgodnie ze wzorem (3)</w:t>
      </w:r>
    </w:p>
    <w:p w14:paraId="31CB9746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A772BF9" w14:textId="77777777" w:rsidR="00AD6FEA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2.L2.6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2.L2.7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2.L2.8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2.L2.9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9</m:t>
            </m:r>
          </m:den>
        </m:f>
        <m:r>
          <w:rPr>
            <w:rFonts w:ascii="Cambria Math" w:eastAsia="Calibri" w:hAnsi="Cambria Math" w:cstheme="minorHAnsi"/>
          </w:rPr>
          <m:t xml:space="preserve">  [ppm]</m:t>
        </m:r>
      </m:oMath>
      <w:r w:rsidR="00AD6FEA" w:rsidRPr="00BC4FDB">
        <w:rPr>
          <w:rFonts w:eastAsia="Calibri" w:cstheme="minorHAnsi"/>
        </w:rPr>
        <w:t xml:space="preserve"> (3)</w:t>
      </w:r>
    </w:p>
    <w:p w14:paraId="78DEDD99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8E8373D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1F9BCDFE" w14:textId="64FC5303" w:rsidR="00542B67" w:rsidRPr="00BC4FDB" w:rsidRDefault="00762543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2.L1.9</m:t>
            </m:r>
          </m:sub>
        </m:sSub>
      </m:oMath>
      <w:r w:rsidR="114D5A0B" w:rsidRPr="3BEE4A74">
        <w:rPr>
          <w:rFonts w:eastAsia="Calibri"/>
        </w:rPr>
        <w:t xml:space="preserve">– średni przyrost stężenia dwutlenku węgla, mierzony </w:t>
      </w:r>
      <w:r w:rsidR="51350FDD" w:rsidRPr="3BEE4A74">
        <w:rPr>
          <w:rFonts w:eastAsia="Calibri"/>
        </w:rPr>
        <w:t>dla dziewięciu 5-</w:t>
      </w:r>
      <w:r w:rsidR="114D5A0B" w:rsidRPr="3BEE4A74">
        <w:rPr>
          <w:rFonts w:eastAsia="Calibri"/>
        </w:rPr>
        <w:t>minut</w:t>
      </w:r>
      <w:r w:rsidR="51350FDD" w:rsidRPr="3BEE4A74">
        <w:rPr>
          <w:rFonts w:eastAsia="Calibri"/>
        </w:rPr>
        <w:t>owych</w:t>
      </w:r>
      <w:r w:rsidR="114D5A0B" w:rsidRPr="3BEE4A74">
        <w:rPr>
          <w:rFonts w:eastAsia="Calibri"/>
        </w:rPr>
        <w:t xml:space="preserve"> </w:t>
      </w:r>
      <w:r w:rsidR="51350FDD" w:rsidRPr="3BEE4A74">
        <w:rPr>
          <w:rFonts w:eastAsia="Calibri"/>
        </w:rPr>
        <w:t xml:space="preserve">okresów </w:t>
      </w:r>
      <w:r w:rsidR="114D5A0B" w:rsidRPr="3BEE4A74">
        <w:rPr>
          <w:rFonts w:eastAsia="Calibri"/>
        </w:rPr>
        <w:t>od rozpoczęciu pracy Systemu wentylacji A w Programie Praca, Lekcja L</w:t>
      </w:r>
      <w:r w:rsidR="45A44321" w:rsidRPr="3BEE4A74">
        <w:rPr>
          <w:rFonts w:eastAsia="Calibri"/>
        </w:rPr>
        <w:t>1</w:t>
      </w:r>
      <w:r w:rsidR="114D5A0B" w:rsidRPr="3BEE4A74">
        <w:rPr>
          <w:rFonts w:eastAsia="Calibri"/>
        </w:rPr>
        <w:t>, [</w:t>
      </w:r>
      <w:proofErr w:type="spellStart"/>
      <w:r w:rsidR="114D5A0B" w:rsidRPr="3BEE4A74">
        <w:rPr>
          <w:rFonts w:eastAsia="Calibri"/>
        </w:rPr>
        <w:t>ppm</w:t>
      </w:r>
      <w:proofErr w:type="spellEnd"/>
      <w:r w:rsidR="114D5A0B" w:rsidRPr="3BEE4A74">
        <w:rPr>
          <w:rFonts w:eastAsia="Calibri"/>
        </w:rPr>
        <w:t>],</w:t>
      </w:r>
    </w:p>
    <w:p w14:paraId="373A50E8" w14:textId="21D2CA53" w:rsidR="00AD6FEA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2.L2.9</m:t>
            </m:r>
          </m:sub>
        </m:sSub>
      </m:oMath>
      <w:r w:rsidR="00AD6FEA" w:rsidRPr="00BC4FDB">
        <w:rPr>
          <w:rFonts w:eastAsia="Calibri" w:cstheme="minorHAnsi"/>
        </w:rPr>
        <w:t>– średni pr</w:t>
      </w:r>
      <w:r w:rsidR="00542B67" w:rsidRPr="00BC4FDB">
        <w:rPr>
          <w:rFonts w:eastAsia="Calibri" w:cstheme="minorHAnsi"/>
        </w:rPr>
        <w:t xml:space="preserve">zyrost stężenia dwutlenku węgla, mierzony </w:t>
      </w:r>
      <w:r w:rsidR="00BD3695" w:rsidRPr="00BC4FDB">
        <w:rPr>
          <w:rFonts w:eastAsia="Calibri" w:cstheme="minorHAnsi"/>
        </w:rPr>
        <w:t xml:space="preserve">dla dziewięciu 5-minutowych okresów </w:t>
      </w:r>
      <w:r w:rsidR="00542B67" w:rsidRPr="00BC4FDB">
        <w:rPr>
          <w:rFonts w:eastAsia="Calibri" w:cstheme="minorHAnsi"/>
        </w:rPr>
        <w:t>od</w:t>
      </w:r>
      <w:r w:rsidR="00AD6FEA" w:rsidRPr="00BC4FDB">
        <w:rPr>
          <w:rFonts w:eastAsia="Calibri" w:cstheme="minorHAnsi"/>
        </w:rPr>
        <w:t xml:space="preserve"> rozpoczęciu pracy Systemu wentylacji A</w:t>
      </w:r>
      <w:r w:rsidR="00542B67" w:rsidRPr="00BC4FDB">
        <w:rPr>
          <w:rFonts w:eastAsia="Calibri" w:cstheme="minorHAnsi"/>
        </w:rPr>
        <w:t xml:space="preserve"> w Programie Praca, Lekcja L2</w:t>
      </w:r>
      <w:r w:rsidR="00AD6FEA" w:rsidRPr="00BC4FDB">
        <w:rPr>
          <w:rFonts w:eastAsia="Calibri" w:cstheme="minorHAnsi"/>
        </w:rPr>
        <w:t>, [</w:t>
      </w:r>
      <w:proofErr w:type="spellStart"/>
      <w:r w:rsidR="00AD6FEA" w:rsidRPr="00BC4FDB">
        <w:rPr>
          <w:rFonts w:eastAsia="Calibri" w:cstheme="minorHAnsi"/>
        </w:rPr>
        <w:t>ppm</w:t>
      </w:r>
      <w:proofErr w:type="spellEnd"/>
      <w:r w:rsidR="00AD6FEA" w:rsidRPr="00BC4FDB">
        <w:rPr>
          <w:rFonts w:eastAsia="Calibri" w:cstheme="minorHAnsi"/>
        </w:rPr>
        <w:t>]</w:t>
      </w:r>
      <w:r w:rsidR="00D36AC3" w:rsidRPr="00BC4FDB">
        <w:rPr>
          <w:rFonts w:eastAsia="Calibri" w:cstheme="minorHAnsi"/>
        </w:rPr>
        <w:t>,</w:t>
      </w:r>
    </w:p>
    <w:p w14:paraId="533EA0A2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4A54437" w14:textId="1C1D222D" w:rsidR="00D36AC3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Średni przyrost stężenia dwutlenku węgla, mierzony co 5 minut</w:t>
      </w:r>
      <w:r w:rsidR="007631ED" w:rsidRPr="00BC4FDB">
        <w:rPr>
          <w:rFonts w:eastAsia="Calibri" w:cstheme="minorHAnsi"/>
        </w:rPr>
        <w:t xml:space="preserve"> nie może przekroczyć wartości 550 </w:t>
      </w:r>
      <w:proofErr w:type="spellStart"/>
      <w:r w:rsidR="007631ED" w:rsidRPr="00BC4FDB">
        <w:rPr>
          <w:rFonts w:eastAsia="Calibri" w:cstheme="minorHAnsi"/>
        </w:rPr>
        <w:t>ppm</w:t>
      </w:r>
      <w:proofErr w:type="spellEnd"/>
      <w:r w:rsidR="007631ED" w:rsidRPr="00BC4FDB">
        <w:rPr>
          <w:rFonts w:eastAsia="Calibri" w:cstheme="minorHAnsi"/>
        </w:rPr>
        <w:t>.</w:t>
      </w:r>
      <w:r w:rsidRPr="00BC4FDB">
        <w:rPr>
          <w:rFonts w:eastAsia="Calibri" w:cstheme="minorHAnsi"/>
        </w:rPr>
        <w:t xml:space="preserve"> </w:t>
      </w:r>
      <w:r w:rsidR="007631ED" w:rsidRPr="00BC4FDB">
        <w:rPr>
          <w:rFonts w:eastAsia="Calibri" w:cstheme="minorHAnsi"/>
        </w:rPr>
        <w:t>Obliczenia należy wykonać na podstawie wzoru</w:t>
      </w:r>
      <w:r w:rsidRPr="00BC4FDB">
        <w:rPr>
          <w:rFonts w:eastAsia="Calibri" w:cstheme="minorHAnsi"/>
        </w:rPr>
        <w:t xml:space="preserve"> 4, przy czym</w:t>
      </w:r>
      <w:r w:rsidR="007631ED" w:rsidRPr="00BC4FDB">
        <w:rPr>
          <w:rFonts w:eastAsia="Calibri" w:cstheme="minorHAnsi"/>
        </w:rPr>
        <w:t xml:space="preserve"> dla</w:t>
      </w:r>
      <w:r w:rsidRPr="00BC4FDB">
        <w:rPr>
          <w:rFonts w:eastAsia="Calibri" w:cstheme="minorHAnsi"/>
        </w:rPr>
        <w:t xml:space="preserve"> </w:t>
      </w:r>
      <w:proofErr w:type="spellStart"/>
      <w:r w:rsidRPr="00BC4FDB">
        <w:rPr>
          <w:rFonts w:eastAsia="Calibri" w:cstheme="minorHAnsi"/>
        </w:rPr>
        <w:t>Lx,</w:t>
      </w:r>
      <w:r w:rsidR="00745056" w:rsidRPr="00BC4FDB">
        <w:rPr>
          <w:rFonts w:eastAsia="Calibri" w:cstheme="minorHAnsi"/>
        </w:rPr>
        <w:t>y</w:t>
      </w:r>
      <w:proofErr w:type="spellEnd"/>
      <w:r w:rsidRPr="00BC4FDB">
        <w:rPr>
          <w:rFonts w:eastAsia="Calibri" w:cstheme="minorHAnsi"/>
        </w:rPr>
        <w:t xml:space="preserve"> </w:t>
      </w:r>
      <w:r w:rsidR="00745056" w:rsidRPr="00BC4FDB">
        <w:rPr>
          <w:rFonts w:eastAsia="Calibri" w:cstheme="minorHAnsi"/>
        </w:rPr>
        <w:t>inde</w:t>
      </w:r>
      <w:r w:rsidR="00BD3695" w:rsidRPr="00BC4FDB">
        <w:rPr>
          <w:rFonts w:eastAsia="Calibri" w:cstheme="minorHAnsi"/>
        </w:rPr>
        <w:t>ks</w:t>
      </w:r>
      <w:r w:rsidR="00745056"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</w:rPr>
        <w:t xml:space="preserve">x – przyjmuje wartość 1 lub 2, natomiast </w:t>
      </w:r>
      <w:r w:rsidR="007631ED" w:rsidRPr="00BC4FDB">
        <w:rPr>
          <w:rFonts w:eastAsia="Calibri" w:cstheme="minorHAnsi"/>
        </w:rPr>
        <w:t xml:space="preserve">dla </w:t>
      </w:r>
      <w:r w:rsidR="00BD3695" w:rsidRPr="00BC4FDB">
        <w:rPr>
          <w:rFonts w:eastAsia="Calibri" w:cstheme="minorHAnsi"/>
        </w:rPr>
        <w:t xml:space="preserve">indeks y </w:t>
      </w:r>
      <w:r w:rsidRPr="00BC4FDB">
        <w:rPr>
          <w:rFonts w:eastAsia="Calibri" w:cstheme="minorHAnsi"/>
        </w:rPr>
        <w:t xml:space="preserve">przyjmuje wartość od 1 do 9. </w:t>
      </w:r>
    </w:p>
    <w:p w14:paraId="7336B1E4" w14:textId="77777777" w:rsidR="00D36AC3" w:rsidRPr="00BC4FDB" w:rsidRDefault="00D36AC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45375B6" w14:textId="77777777" w:rsidR="00542B67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Lx,y</m:t>
            </m:r>
          </m:sub>
        </m:sSub>
        <m:r>
          <w:rPr>
            <w:rFonts w:ascii="Cambria Math" w:eastAsia="Calibri" w:hAnsi="Cambria Math" w:cstheme="minorHAnsi"/>
          </w:rPr>
          <m:t>=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CO2.Lx.y.1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CO2.Lx.y.2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CO2.Lx.y.3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CO2.Lx.y.4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CO2.Lx.y.5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CO2.Lx.y.6</m:t>
                    </m:r>
                  </m:sub>
                </m:sSub>
              </m:num>
              <m:den>
                <m:r>
                  <w:rPr>
                    <w:rFonts w:ascii="Cambria Math" w:eastAsia="Calibri" w:hAnsi="Cambria Math" w:cstheme="minorHAnsi"/>
                  </w:rPr>
                  <m:t>6</m:t>
                </m:r>
              </m:den>
            </m:f>
          </m:e>
        </m:d>
        <m:r>
          <w:rPr>
            <w:rFonts w:ascii="Cambria Math" w:eastAsia="Calibri" w:hAnsi="Cambria Math" w:cstheme="minorHAnsi"/>
          </w:rPr>
          <m:t>-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CO2,zewn.</m:t>
            </m:r>
          </m:sub>
        </m:sSub>
        <m:r>
          <w:rPr>
            <w:rFonts w:ascii="Cambria Math" w:eastAsia="Calibri" w:hAnsi="Cambria Math" w:cstheme="minorHAnsi"/>
          </w:rPr>
          <m:t xml:space="preserve"> </m:t>
        </m:r>
      </m:oMath>
      <w:r w:rsidR="00542B67" w:rsidRPr="00BC4FDB">
        <w:rPr>
          <w:rFonts w:eastAsia="Calibri" w:cstheme="minorHAnsi"/>
        </w:rPr>
        <w:t>(4)</w:t>
      </w:r>
    </w:p>
    <w:p w14:paraId="60D7809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66CE08B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59EF1D78" w14:textId="0BE368F9" w:rsidR="00856867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CO2.Lx.y.1</m:t>
            </m:r>
          </m:sub>
        </m:sSub>
        <m:r>
          <w:rPr>
            <w:rFonts w:ascii="Cambria Math" w:eastAsia="Calibri" w:hAnsi="Cambria Math" w:cstheme="minorHAnsi"/>
          </w:rPr>
          <m:t>….</m:t>
        </m:r>
      </m:oMath>
      <w:r w:rsidR="00542B67" w:rsidRPr="00BC4FDB">
        <w:rPr>
          <w:rFonts w:eastAsia="Calibri" w:cstheme="minorHAnsi"/>
        </w:rPr>
        <w:t xml:space="preserve"> </w:t>
      </w: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CO2.Lx.y.6</m:t>
            </m:r>
          </m:sub>
        </m:sSub>
      </m:oMath>
      <w:r w:rsidR="00542B67" w:rsidRPr="00BC4FDB">
        <w:rPr>
          <w:rFonts w:eastAsia="Calibri" w:cstheme="minorHAnsi"/>
        </w:rPr>
        <w:t>– średnie stężenie dwutlenku węgla w danym punkcie pomiarowym od P1…P6, przy czym Lx,</w:t>
      </w:r>
      <w:r w:rsidR="00BD3695" w:rsidRPr="00BC4FDB">
        <w:rPr>
          <w:rFonts w:eastAsia="Calibri" w:cstheme="minorHAnsi"/>
        </w:rPr>
        <w:t>y</w:t>
      </w:r>
      <w:r w:rsidR="00542B67" w:rsidRPr="00BC4FDB">
        <w:rPr>
          <w:rFonts w:eastAsia="Calibri" w:cstheme="minorHAnsi"/>
        </w:rPr>
        <w:t xml:space="preserve"> </w:t>
      </w:r>
      <w:r w:rsidR="00BD3695" w:rsidRPr="00BC4FDB">
        <w:rPr>
          <w:rFonts w:eastAsia="Calibri" w:cstheme="minorHAnsi"/>
        </w:rPr>
        <w:t xml:space="preserve">indeks </w:t>
      </w:r>
      <w:r w:rsidR="00542B67" w:rsidRPr="00BC4FDB">
        <w:rPr>
          <w:rFonts w:eastAsia="Calibri" w:cstheme="minorHAnsi"/>
        </w:rPr>
        <w:t xml:space="preserve">x – przyjmuje wartość 1 lub 2, natomiast </w:t>
      </w:r>
      <w:r w:rsidR="00BD3695" w:rsidRPr="00BC4FDB">
        <w:rPr>
          <w:rFonts w:eastAsia="Calibri" w:cstheme="minorHAnsi"/>
        </w:rPr>
        <w:t xml:space="preserve">indeks </w:t>
      </w:r>
      <w:r w:rsidR="00542B67" w:rsidRPr="00BC4FDB">
        <w:rPr>
          <w:rFonts w:eastAsia="Calibri" w:cstheme="minorHAnsi"/>
        </w:rPr>
        <w:t>y przyjmuje wartość od 1 do 9.</w:t>
      </w:r>
    </w:p>
    <w:p w14:paraId="454A70CA" w14:textId="24B4CCB9" w:rsidR="007631ED" w:rsidRPr="00BC4FDB" w:rsidRDefault="00B9571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C</w:t>
      </w:r>
      <w:r w:rsidRPr="00BC4FDB">
        <w:rPr>
          <w:rFonts w:eastAsia="Calibri" w:cstheme="minorHAnsi"/>
          <w:vertAlign w:val="subscript"/>
        </w:rPr>
        <w:t>CO2.</w:t>
      </w:r>
      <w:r w:rsidR="007631ED" w:rsidRPr="00BC4FDB">
        <w:rPr>
          <w:rFonts w:eastAsia="Calibri" w:cstheme="minorHAnsi"/>
          <w:vertAlign w:val="subscript"/>
        </w:rPr>
        <w:t>zewn.</w:t>
      </w:r>
      <w:r w:rsidR="007631ED" w:rsidRPr="00BC4FDB">
        <w:rPr>
          <w:rFonts w:eastAsia="Calibri" w:cstheme="minorHAnsi"/>
        </w:rPr>
        <w:t xml:space="preserve"> – średnie stężenie dwutlenku węgla </w:t>
      </w:r>
      <w:r w:rsidRPr="00BC4FDB">
        <w:rPr>
          <w:rFonts w:eastAsia="Calibri" w:cstheme="minorHAnsi"/>
        </w:rPr>
        <w:t xml:space="preserve">w </w:t>
      </w:r>
      <w:r w:rsidR="007631ED" w:rsidRPr="00BC4FDB">
        <w:rPr>
          <w:rFonts w:eastAsia="Calibri" w:cstheme="minorHAnsi"/>
        </w:rPr>
        <w:t xml:space="preserve">czerpni powietrza Systemu wentylacyjnego A, </w:t>
      </w:r>
      <w:proofErr w:type="spellStart"/>
      <w:r w:rsidR="005C58AC" w:rsidRPr="00BC4FDB">
        <w:rPr>
          <w:rFonts w:eastAsia="Calibri" w:cstheme="minorHAnsi"/>
        </w:rPr>
        <w:t>ppm</w:t>
      </w:r>
      <w:proofErr w:type="spellEnd"/>
      <w:r w:rsidR="005C58AC" w:rsidRPr="00BC4FDB">
        <w:rPr>
          <w:rFonts w:eastAsia="Calibri" w:cstheme="minorHAnsi"/>
        </w:rPr>
        <w:t>.</w:t>
      </w:r>
    </w:p>
    <w:p w14:paraId="53D5DA4F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 xml:space="preserve"> </w:t>
      </w:r>
    </w:p>
    <w:p w14:paraId="4E24FC3D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limit </w:t>
      </w:r>
      <w:r w:rsidRPr="00BC4FDB">
        <w:rPr>
          <w:rFonts w:eastAsia="Calibri" w:cstheme="minorHAnsi"/>
        </w:rPr>
        <w:t>– maksymalna koncentracja pyłów zawieszonych PM2.5,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,</w:t>
      </w:r>
    </w:p>
    <w:p w14:paraId="7BED8D71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maksymalną koncentrację pyłów zawieszonych PM2.5, Zamawiający przyjmuje wartość 35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.</w:t>
      </w:r>
    </w:p>
    <w:p w14:paraId="63582DB9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AEABAC" w14:textId="1227FDAB" w:rsidR="00B9571A" w:rsidRPr="00BC4FDB" w:rsidRDefault="6D3166D6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3BEE4A74">
        <w:rPr>
          <w:rFonts w:eastAsia="Calibri"/>
        </w:rPr>
        <w:t>PM2.5</w:t>
      </w:r>
      <w:r w:rsidRPr="3BEE4A74">
        <w:rPr>
          <w:rFonts w:eastAsia="Calibri"/>
          <w:vertAlign w:val="subscript"/>
        </w:rPr>
        <w:t>zewn</w:t>
      </w:r>
      <w:r w:rsidRPr="3BEE4A74">
        <w:rPr>
          <w:rFonts w:eastAsia="Calibri"/>
        </w:rPr>
        <w:t xml:space="preserve"> dla lekcji L1 oraz dla przerwy ją poprzedzającej koncentracja pyłów zawieszonych PM2.5 będzie odpowiadać Indeksowi Jakości Powietrza zewnętrznego „Zły” </w:t>
      </w:r>
      <w:r w:rsidR="045200B2" w:rsidRPr="3BEE4A74">
        <w:rPr>
          <w:rFonts w:eastAsia="Calibri"/>
        </w:rPr>
        <w:t>i wynosić</w:t>
      </w:r>
      <w:r w:rsidRPr="3BEE4A74">
        <w:rPr>
          <w:rFonts w:eastAsia="Calibri"/>
        </w:rPr>
        <w:t xml:space="preserve"> </w:t>
      </w:r>
      <w:r w:rsidR="045200B2" w:rsidRPr="3BEE4A74">
        <w:rPr>
          <w:rFonts w:eastAsia="Calibri"/>
        </w:rPr>
        <w:t>90±15</w:t>
      </w:r>
      <w:r w:rsidRPr="3BEE4A74">
        <w:rPr>
          <w:rFonts w:eastAsia="Calibri"/>
        </w:rPr>
        <w:t xml:space="preserve"> µg/m</w:t>
      </w:r>
      <w:r w:rsidRPr="3BEE4A74">
        <w:rPr>
          <w:rFonts w:eastAsia="Calibri"/>
          <w:vertAlign w:val="superscript"/>
        </w:rPr>
        <w:t>3</w:t>
      </w:r>
      <w:r w:rsidRPr="3BEE4A74">
        <w:rPr>
          <w:rFonts w:eastAsia="Calibri"/>
        </w:rPr>
        <w:t xml:space="preserve">, natomiast dla Lekcji L2 oraz dla przerwy ją poprzedzającej i występującej po niej, </w:t>
      </w:r>
      <w:r w:rsidR="045200B2" w:rsidRPr="3BEE4A74">
        <w:rPr>
          <w:rFonts w:eastAsia="Calibri"/>
        </w:rPr>
        <w:t xml:space="preserve">będzie odpowiadać </w:t>
      </w:r>
      <w:r w:rsidRPr="3BEE4A74">
        <w:rPr>
          <w:rFonts w:eastAsia="Calibri"/>
        </w:rPr>
        <w:t>Indeks</w:t>
      </w:r>
      <w:r w:rsidR="045200B2" w:rsidRPr="3BEE4A74">
        <w:rPr>
          <w:rFonts w:eastAsia="Calibri"/>
        </w:rPr>
        <w:t>owi</w:t>
      </w:r>
      <w:r w:rsidRPr="3BEE4A74">
        <w:rPr>
          <w:rFonts w:eastAsia="Calibri"/>
        </w:rPr>
        <w:t xml:space="preserve"> Jakości Powietrza „Bardzo zły” tzn. koncentracja pyłów PM2.5 będzie</w:t>
      </w:r>
      <w:r w:rsidR="045200B2" w:rsidRPr="3BEE4A74">
        <w:rPr>
          <w:rFonts w:eastAsia="Calibri"/>
        </w:rPr>
        <w:t xml:space="preserve"> wynosić 130±20</w:t>
      </w:r>
      <w:r w:rsidR="3ACDBE7A" w:rsidRPr="3BEE4A74">
        <w:rPr>
          <w:rFonts w:eastAsia="Calibri"/>
        </w:rPr>
        <w:t xml:space="preserve"> </w:t>
      </w:r>
      <w:r w:rsidRPr="3BEE4A74">
        <w:rPr>
          <w:rFonts w:eastAsia="Calibri"/>
        </w:rPr>
        <w:t>µg/m</w:t>
      </w:r>
      <w:r w:rsidRPr="3BEE4A74">
        <w:rPr>
          <w:rFonts w:eastAsia="Calibri"/>
          <w:vertAlign w:val="superscript"/>
        </w:rPr>
        <w:t>3</w:t>
      </w:r>
      <w:r w:rsidRPr="3BEE4A74">
        <w:rPr>
          <w:rFonts w:eastAsia="Calibri"/>
        </w:rPr>
        <w:t>.</w:t>
      </w:r>
    </w:p>
    <w:p w14:paraId="555B161E" w14:textId="6B2A8691" w:rsidR="3BEE4A74" w:rsidRDefault="3BEE4A74" w:rsidP="3BEE4A74">
      <w:pPr>
        <w:spacing w:after="0" w:line="240" w:lineRule="auto"/>
        <w:jc w:val="both"/>
        <w:rPr>
          <w:rFonts w:eastAsia="Calibri"/>
        </w:rPr>
      </w:pPr>
    </w:p>
    <w:p w14:paraId="756AFBD9" w14:textId="3980469E" w:rsidR="70DB81FB" w:rsidRDefault="70DB81FB" w:rsidP="3BEE4A74">
      <w:pPr>
        <w:spacing w:after="0" w:line="240" w:lineRule="auto"/>
        <w:jc w:val="both"/>
        <w:rPr>
          <w:rFonts w:eastAsia="Calibri"/>
        </w:rPr>
      </w:pPr>
      <w:r w:rsidRPr="3BEE4A74">
        <w:rPr>
          <w:rFonts w:eastAsia="Calibri"/>
        </w:rPr>
        <w:t>PM2.5</w:t>
      </w:r>
      <w:r w:rsidRPr="3BEE4A74">
        <w:rPr>
          <w:rFonts w:eastAsia="Calibri"/>
          <w:vertAlign w:val="subscript"/>
        </w:rPr>
        <w:t xml:space="preserve">L1 </w:t>
      </w:r>
      <w:r w:rsidRPr="3BEE4A74">
        <w:rPr>
          <w:rFonts w:eastAsia="Calibri"/>
        </w:rPr>
        <w:t>– średnia koncentracja pyłów zawieszonych PM2.5 w trakcie Lekcji L1, obliczona zgodnie ze wzorem 6.</w:t>
      </w:r>
    </w:p>
    <w:p w14:paraId="75103807" w14:textId="66FF4032" w:rsidR="3BEE4A74" w:rsidRDefault="3BEE4A74" w:rsidP="3BEE4A74">
      <w:pPr>
        <w:spacing w:after="0" w:line="240" w:lineRule="auto"/>
        <w:jc w:val="both"/>
        <w:rPr>
          <w:rFonts w:eastAsia="Calibri"/>
        </w:rPr>
      </w:pPr>
    </w:p>
    <w:p w14:paraId="258FD920" w14:textId="77777777" w:rsidR="007631ED" w:rsidRPr="00BC4FDB" w:rsidRDefault="0076254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7631ED" w:rsidRPr="00BC4FDB">
        <w:rPr>
          <w:rFonts w:eastAsia="Calibri" w:cstheme="minorHAnsi"/>
        </w:rPr>
        <w:t xml:space="preserve"> (</w:t>
      </w:r>
      <w:r w:rsidR="00E1490B" w:rsidRPr="00BC4FDB">
        <w:rPr>
          <w:rFonts w:eastAsia="Calibri" w:cstheme="minorHAnsi"/>
        </w:rPr>
        <w:t>6</w:t>
      </w:r>
      <w:r w:rsidR="007631ED" w:rsidRPr="00BC4FDB">
        <w:rPr>
          <w:rFonts w:eastAsia="Calibri" w:cstheme="minorHAnsi"/>
        </w:rPr>
        <w:t>)</w:t>
      </w:r>
    </w:p>
    <w:p w14:paraId="1A89748C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648E31F" w14:textId="57E669F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L2 </w:t>
      </w:r>
      <w:r w:rsidRPr="00BC4FDB">
        <w:rPr>
          <w:rFonts w:eastAsia="Calibri" w:cstheme="minorHAnsi"/>
        </w:rPr>
        <w:t>– średnia koncentracja pyłów zawieszonych PM2.5 w trakcie lekcji L2, obliczona zgodnie ze wzorem 7</w:t>
      </w:r>
      <w:r w:rsidR="005C58AC" w:rsidRPr="00BC4FDB">
        <w:rPr>
          <w:rFonts w:eastAsia="Calibri" w:cstheme="minorHAnsi"/>
        </w:rPr>
        <w:t>.</w:t>
      </w:r>
    </w:p>
    <w:p w14:paraId="553DE1F2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211D7E8" w14:textId="77777777" w:rsidR="00E1490B" w:rsidRPr="00BC4FDB" w:rsidRDefault="00762543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E1490B" w:rsidRPr="00BC4FDB">
        <w:rPr>
          <w:rFonts w:eastAsia="Calibri" w:cstheme="minorHAnsi"/>
        </w:rPr>
        <w:t xml:space="preserve"> (7)</w:t>
      </w:r>
    </w:p>
    <w:p w14:paraId="4194B4B3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00E51391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6F2C61A9" w14:textId="77777777" w:rsidR="00E1490B" w:rsidRPr="00BC4FDB" w:rsidRDefault="00762543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L1.6</m:t>
            </m:r>
          </m:sub>
        </m:sSub>
      </m:oMath>
      <w:r w:rsidR="00E1490B" w:rsidRPr="00BC4FDB">
        <w:rPr>
          <w:rFonts w:eastAsia="Calibri" w:cstheme="minorHAnsi"/>
        </w:rPr>
        <w:t xml:space="preserve"> – średnia koncentracja pyłów zawieszonych PM2.5 w trakcie lekcji L1 w poszczególnych punktach pomiarowych P1 - P6, µg/m</w:t>
      </w:r>
      <w:r w:rsidR="00E1490B" w:rsidRPr="00BC4FDB">
        <w:rPr>
          <w:rFonts w:eastAsia="Calibri" w:cstheme="minorHAnsi"/>
          <w:vertAlign w:val="superscript"/>
        </w:rPr>
        <w:t>3</w:t>
      </w:r>
      <w:r w:rsidR="00E1490B" w:rsidRPr="00BC4FDB">
        <w:rPr>
          <w:rFonts w:eastAsia="Calibri" w:cstheme="minorHAnsi"/>
        </w:rPr>
        <w:t>.</w:t>
      </w:r>
    </w:p>
    <w:p w14:paraId="14AB953F" w14:textId="77777777" w:rsidR="00E1490B" w:rsidRPr="00BC4FDB" w:rsidRDefault="00762543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L2.6</m:t>
            </m:r>
          </m:sub>
        </m:sSub>
      </m:oMath>
      <w:r w:rsidR="00E1490B" w:rsidRPr="00BC4FDB">
        <w:rPr>
          <w:rFonts w:eastAsia="Calibri" w:cstheme="minorHAnsi"/>
        </w:rPr>
        <w:t xml:space="preserve"> – średnia koncentracja pyłów zawieszonych PM2.5 w trakcie lekcji L2 w poszczególnych punktach pomiarowych P1 - P6, µg/m</w:t>
      </w:r>
      <w:r w:rsidR="00E1490B" w:rsidRPr="00BC4FDB">
        <w:rPr>
          <w:rFonts w:eastAsia="Calibri" w:cstheme="minorHAnsi"/>
          <w:vertAlign w:val="superscript"/>
        </w:rPr>
        <w:t>3</w:t>
      </w:r>
      <w:r w:rsidR="00E1490B" w:rsidRPr="00BC4FDB">
        <w:rPr>
          <w:rFonts w:eastAsia="Calibri" w:cstheme="minorHAnsi"/>
        </w:rPr>
        <w:t>.</w:t>
      </w:r>
    </w:p>
    <w:p w14:paraId="158952DA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3C3B2D" w14:textId="4AFFC506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proofErr w:type="spellStart"/>
      <w:r w:rsidRPr="00BC4FDB">
        <w:rPr>
          <w:rFonts w:eastAsia="Calibri" w:cstheme="minorHAnsi"/>
        </w:rPr>
        <w:t>P</w:t>
      </w:r>
      <w:r w:rsidRPr="00BC4FDB">
        <w:rPr>
          <w:rFonts w:eastAsia="Calibri" w:cstheme="minorHAnsi"/>
          <w:vertAlign w:val="subscript"/>
        </w:rPr>
        <w:t>e.limit</w:t>
      </w:r>
      <w:proofErr w:type="spellEnd"/>
      <w:r w:rsidRPr="00BC4FDB">
        <w:rPr>
          <w:rFonts w:eastAsia="Calibri" w:cstheme="minorHAnsi"/>
          <w:vertAlign w:val="subscript"/>
        </w:rPr>
        <w:t xml:space="preserve"> </w:t>
      </w:r>
      <w:r w:rsidRPr="00BC4FDB">
        <w:rPr>
          <w:rFonts w:eastAsia="Calibri" w:cstheme="minorHAnsi"/>
        </w:rPr>
        <w:t>– maksymalne, sumaryczne zużycie energii elektrycznej przez System wentylacji</w:t>
      </w:r>
      <w:r w:rsidR="005C58AC" w:rsidRPr="00BC4FDB">
        <w:rPr>
          <w:rFonts w:eastAsia="Calibri" w:cstheme="minorHAnsi"/>
        </w:rPr>
        <w:t xml:space="preserve"> A</w:t>
      </w:r>
      <w:r w:rsidRPr="00BC4FDB">
        <w:rPr>
          <w:rFonts w:eastAsia="Calibri" w:cstheme="minorHAnsi"/>
        </w:rPr>
        <w:t xml:space="preserve"> w trakcie lekcji 45-minutowej, </w:t>
      </w:r>
      <w:proofErr w:type="spellStart"/>
      <w:r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>,</w:t>
      </w:r>
    </w:p>
    <w:p w14:paraId="31B72037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maksymalne, sumaryczne zużycie energii elektrycznej przez System wentylacji</w:t>
      </w:r>
      <w:r w:rsidR="00AF5A60" w:rsidRPr="00BC4FDB">
        <w:rPr>
          <w:rFonts w:eastAsia="Calibri" w:cstheme="minorHAnsi"/>
        </w:rPr>
        <w:t xml:space="preserve"> A</w:t>
      </w:r>
      <w:r w:rsidRPr="00BC4FDB">
        <w:rPr>
          <w:rFonts w:eastAsia="Calibri" w:cstheme="minorHAnsi"/>
        </w:rPr>
        <w:t xml:space="preserve">, Zamawiający przyjmuje wartość </w:t>
      </w:r>
      <w:r w:rsidR="00AF5A60" w:rsidRPr="00BC4FDB">
        <w:rPr>
          <w:rFonts w:eastAsia="Calibri" w:cstheme="minorHAnsi"/>
        </w:rPr>
        <w:t xml:space="preserve">2760 </w:t>
      </w:r>
      <w:proofErr w:type="spellStart"/>
      <w:r w:rsidR="00AF5A60"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>.</w:t>
      </w:r>
    </w:p>
    <w:p w14:paraId="595BA2EA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B85C90B" w14:textId="5942B347" w:rsidR="00AF5A60" w:rsidRPr="00BC4FDB" w:rsidRDefault="31BE3832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3BEE4A74">
        <w:rPr>
          <w:rFonts w:eastAsia="Calibri"/>
        </w:rPr>
        <w:t>P</w:t>
      </w:r>
      <w:r w:rsidRPr="3BEE4A74">
        <w:rPr>
          <w:rFonts w:eastAsia="Calibri"/>
          <w:vertAlign w:val="subscript"/>
        </w:rPr>
        <w:t xml:space="preserve">e.L1 </w:t>
      </w:r>
      <w:r w:rsidRPr="3BEE4A74">
        <w:rPr>
          <w:rFonts w:eastAsia="Calibri"/>
        </w:rPr>
        <w:t xml:space="preserve">– sumaryczne zużycie energii elektrycznej przez System wentylacji A w trakcie </w:t>
      </w:r>
      <w:r w:rsidR="7B9650CC" w:rsidRPr="3BEE4A74">
        <w:rPr>
          <w:rFonts w:eastAsia="Calibri"/>
        </w:rPr>
        <w:t>L</w:t>
      </w:r>
      <w:r w:rsidRPr="3BEE4A74">
        <w:rPr>
          <w:rFonts w:eastAsia="Calibri"/>
        </w:rPr>
        <w:t xml:space="preserve">ekcji L1, </w:t>
      </w:r>
      <w:proofErr w:type="spellStart"/>
      <w:r w:rsidRPr="3BEE4A74">
        <w:rPr>
          <w:rFonts w:eastAsia="Calibri"/>
        </w:rPr>
        <w:t>Wh</w:t>
      </w:r>
      <w:proofErr w:type="spellEnd"/>
      <w:r w:rsidRPr="3BEE4A74">
        <w:rPr>
          <w:rFonts w:eastAsia="Calibri"/>
        </w:rPr>
        <w:t xml:space="preserve">, </w:t>
      </w:r>
    </w:p>
    <w:p w14:paraId="467E8343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E7E7A20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</w:t>
      </w:r>
      <w:r w:rsidRPr="00BC4FDB">
        <w:rPr>
          <w:rFonts w:eastAsia="Calibri" w:cstheme="minorHAnsi"/>
          <w:vertAlign w:val="subscript"/>
        </w:rPr>
        <w:t xml:space="preserve">e.L2 </w:t>
      </w:r>
      <w:r w:rsidRPr="00BC4FDB">
        <w:rPr>
          <w:rFonts w:eastAsia="Calibri" w:cstheme="minorHAnsi"/>
        </w:rPr>
        <w:t xml:space="preserve">– sumaryczne zużycie energii elektrycznej przez System wentylacji A w trakcie lekcji L2, </w:t>
      </w:r>
      <w:proofErr w:type="spellStart"/>
      <w:r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 xml:space="preserve">, </w:t>
      </w:r>
    </w:p>
    <w:p w14:paraId="55202731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D8C6F85" w14:textId="3FD50793" w:rsidR="00E1490B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04E847C8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007A51F" w14:textId="300B2A32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Mikrobiologiczna jakość powietrza. Metoda obliczeń.</w:t>
      </w:r>
    </w:p>
    <w:p w14:paraId="5056762B" w14:textId="77777777" w:rsidR="00726DD8" w:rsidRPr="00BC4FDB" w:rsidRDefault="00726DD8" w:rsidP="00726DD8">
      <w:pPr>
        <w:rPr>
          <w:rFonts w:cstheme="minorHAnsi"/>
          <w:b/>
        </w:rPr>
      </w:pPr>
    </w:p>
    <w:p w14:paraId="20003CA5" w14:textId="67AA0862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Mikrobiologiczna jakość powietrza </w:t>
      </w:r>
      <w:r w:rsidR="00CE68CC" w:rsidRPr="00BC4FDB">
        <w:rPr>
          <w:rFonts w:eastAsia="Times New Roman" w:cstheme="minorHAnsi"/>
        </w:rPr>
        <w:t>IAQ</w:t>
      </w:r>
      <w:r w:rsidRPr="00BC4FDB">
        <w:rPr>
          <w:rFonts w:eastAsia="Times New Roman" w:cstheme="minorHAnsi"/>
        </w:rPr>
        <w:t xml:space="preserve"> w Sali lekcyjnej rozumiana jako zmiana liczby jednostek tworzących kolonie dla aerozolu bakteryjnego GRAM(-) oraz GRAM(+). Strumień powietrza wentylacyjnego ustawiany ręcznie przez Zamawiającego w Programie Praca Manual oddzielnie dla każdego testu, określony na podstawie wyników uzyskanych w trakcie realizacji badań wymagania konkursowego 7.1.  </w:t>
      </w:r>
    </w:p>
    <w:p w14:paraId="4423446F" w14:textId="01D65213" w:rsidR="00726DD8" w:rsidRPr="00BC4FDB" w:rsidRDefault="00726DD8" w:rsidP="20D191C6">
      <w:pPr>
        <w:jc w:val="both"/>
        <w:rPr>
          <w:rFonts w:eastAsia="Times New Roman"/>
        </w:rPr>
      </w:pPr>
      <w:r w:rsidRPr="20D191C6">
        <w:rPr>
          <w:rFonts w:eastAsia="Times New Roman"/>
        </w:rPr>
        <w:t>Mikrobiologiczną jakość powietrza należy IAQ obliczyć ze wzoru (1):</w:t>
      </w:r>
    </w:p>
    <w:p w14:paraId="18051C89" w14:textId="72D07C16" w:rsidR="00726DD8" w:rsidRPr="00BC4FDB" w:rsidRDefault="00726DD8" w:rsidP="00726DD8">
      <w:pPr>
        <w:rPr>
          <w:rFonts w:eastAsia="Times New Roman" w:cstheme="minorHAnsi"/>
        </w:rPr>
      </w:pPr>
      <m:oMath>
        <m:r>
          <w:rPr>
            <w:rFonts w:ascii="Cambria Math" w:hAnsi="Cambria Math" w:cstheme="minorHAnsi"/>
          </w:rPr>
          <m:t>IAQ=0,4∙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G-n</m:t>
                </m:r>
              </m:sub>
            </m:sSub>
          </m:e>
        </m:d>
        <m:r>
          <w:rPr>
            <w:rFonts w:ascii="Cambria Math" w:hAnsi="Cambria Math" w:cstheme="minorHAnsi"/>
          </w:rPr>
          <m:t>+0,6∙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G+n</m:t>
                </m:r>
              </m:sub>
            </m:sSub>
          </m:e>
        </m:d>
      </m:oMath>
      <w:r w:rsidRPr="00BC4FDB">
        <w:rPr>
          <w:rFonts w:eastAsia="Times New Roman" w:cstheme="minorHAnsi"/>
        </w:rPr>
        <w:t xml:space="preserve"> (1)</w:t>
      </w:r>
    </w:p>
    <w:p w14:paraId="17246ED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6BBC007F" w14:textId="702F0BCA" w:rsidR="00726DD8" w:rsidRPr="00BC4FDB" w:rsidRDefault="00CE68CC" w:rsidP="00726DD8">
      <w:pPr>
        <w:rPr>
          <w:rStyle w:val="normaltextrun"/>
          <w:rFonts w:cstheme="minorHAnsi"/>
          <w:color w:val="000000"/>
          <w:shd w:val="clear" w:color="auto" w:fill="FFFFFF"/>
        </w:rPr>
      </w:pPr>
      <w:r w:rsidRPr="00BC4FDB">
        <w:rPr>
          <w:rStyle w:val="normaltextrun"/>
          <w:rFonts w:cstheme="minorHAnsi"/>
          <w:color w:val="000000"/>
          <w:shd w:val="clear" w:color="auto" w:fill="FFFFFF"/>
        </w:rPr>
        <w:t>IAQ</w:t>
      </w:r>
      <w:r w:rsidR="00726DD8"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mikrobiologiczna jakość powietrza w Sali lekcyjnej,</w:t>
      </w:r>
    </w:p>
    <w:p w14:paraId="266BE74C" w14:textId="004FCE68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Style w:val="normaltextrun"/>
          <w:rFonts w:cstheme="minorHAnsi"/>
          <w:color w:val="000000"/>
          <w:shd w:val="clear" w:color="auto" w:fill="FFFFFF"/>
        </w:rPr>
        <w:t>JTK</w:t>
      </w:r>
      <w:r w:rsidRPr="00BC4FDB">
        <w:rPr>
          <w:rStyle w:val="normaltextrun"/>
          <w:rFonts w:cstheme="minorHAnsi"/>
          <w:color w:val="000000"/>
          <w:shd w:val="clear" w:color="auto" w:fill="FFFFFF"/>
          <w:vertAlign w:val="subscript"/>
        </w:rPr>
        <w:t>G-n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zmiana, średniej liczby jednostek tworzących kolonie aerozolu bakteryjnego GRAM(-)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7226B4" w:rsidRPr="00E45124">
        <w:rPr>
          <w:rStyle w:val="normaltextrun"/>
          <w:rFonts w:cs="Calibri"/>
          <w:color w:val="000000" w:themeColor="text1"/>
          <w:szCs w:val="20"/>
        </w:rPr>
        <w:t>w trakcie 45 minut oraz dla n=3 powtórzeń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,  </w:t>
      </w:r>
      <w:r w:rsidRPr="00BC4FDB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14951C76" w14:textId="0DF5658C" w:rsidR="00726DD8" w:rsidRPr="00BC4FDB" w:rsidRDefault="00726DD8" w:rsidP="00726DD8">
      <w:pPr>
        <w:rPr>
          <w:rFonts w:eastAsia="Times New Roman" w:cstheme="minorHAnsi"/>
        </w:rPr>
      </w:pPr>
      <w:proofErr w:type="spellStart"/>
      <w:r w:rsidRPr="00BC4FDB">
        <w:rPr>
          <w:rStyle w:val="normaltextrun"/>
          <w:rFonts w:cstheme="minorHAnsi"/>
          <w:color w:val="000000"/>
          <w:shd w:val="clear" w:color="auto" w:fill="FFFFFF"/>
        </w:rPr>
        <w:t>JTK</w:t>
      </w:r>
      <w:r w:rsidRPr="00BC4FDB">
        <w:rPr>
          <w:rStyle w:val="normaltextrun"/>
          <w:rFonts w:cstheme="minorHAnsi"/>
          <w:color w:val="000000"/>
          <w:shd w:val="clear" w:color="auto" w:fill="FFFFFF"/>
          <w:vertAlign w:val="subscript"/>
        </w:rPr>
        <w:t>G+n</w:t>
      </w:r>
      <w:proofErr w:type="spellEnd"/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zmiana, średniej liczby jednostek tworzących kolonie aerozolu bakteryjnego GRAM(+)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7226B4" w:rsidRPr="00E45124">
        <w:rPr>
          <w:rStyle w:val="normaltextrun"/>
          <w:rFonts w:cs="Calibri"/>
          <w:color w:val="000000" w:themeColor="text1"/>
          <w:szCs w:val="20"/>
        </w:rPr>
        <w:t>w trakcie 45 minut oraz dla n=3 powtórzeń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>.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BC4FDB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3771AA24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GRAM(-) oblicza się na podstawie wzoru 2.</w:t>
      </w:r>
    </w:p>
    <w:p w14:paraId="1E9907AA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 xml:space="preserve">  (2)</w:t>
      </w:r>
    </w:p>
    <w:p w14:paraId="6FC7BD67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gdzie: </w:t>
      </w:r>
    </w:p>
    <w:p w14:paraId="5CB9FE8B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66670A83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G-Pn.sr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GRAM(-), na początku programu Praca Manual uśredniona dla 3 punktów pomiarowych M1, M2 i M3, obliczona na podstawie wzoru 3.   </w:t>
      </w:r>
    </w:p>
    <w:p w14:paraId="1A0B32A3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G-Kn.sr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GRAM(-), na końcu programu Praca Manual uśredniona dla 3 punktów pomiarowych M1, M2 i M3, obliczona na podstawie wzoru 4. </w:t>
      </w:r>
    </w:p>
    <w:p w14:paraId="3AA25209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(3)</w:t>
      </w:r>
    </w:p>
    <w:p w14:paraId="0031ED4E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16696822" w14:textId="64445B2B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G-Pn.3 </w:t>
      </w:r>
      <w:r w:rsidRPr="3BEE4A74">
        <w:rPr>
          <w:rFonts w:eastAsia="Times New Roman"/>
        </w:rPr>
        <w:t xml:space="preserve">– zmierzona liczba jednostek tworzących kolonie aerozolu bakteryjnego GRAM(-) na początku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</w:p>
    <w:p w14:paraId="64CCACEE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(4)</w:t>
      </w:r>
    </w:p>
    <w:p w14:paraId="1B1300BC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30FE2EB" w14:textId="6F14657E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lastRenderedPageBreak/>
        <w:t>JTK</w:t>
      </w:r>
      <w:r w:rsidRPr="3BEE4A74">
        <w:rPr>
          <w:rFonts w:eastAsia="Times New Roman"/>
          <w:vertAlign w:val="subscript"/>
        </w:rPr>
        <w:t>G-Pn.1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G-Pn.3 </w:t>
      </w:r>
      <w:r w:rsidRPr="3BEE4A74">
        <w:rPr>
          <w:rFonts w:eastAsia="Times New Roman"/>
        </w:rPr>
        <w:t>– zmierzona liczba jednostek tworzących kolonie aerozolu bakteryjnego GRAM(-) na końcu programu Praca Manual odpowiednio w poszczególnych punktach pomiarowych</w:t>
      </w:r>
      <w:r w:rsidR="06CCA790" w:rsidRPr="3BEE4A74">
        <w:rPr>
          <w:rFonts w:eastAsia="Times New Roman"/>
        </w:rPr>
        <w:t xml:space="preserve"> </w:t>
      </w:r>
      <w:r w:rsidRPr="3BEE4A74">
        <w:rPr>
          <w:rFonts w:eastAsia="Times New Roman"/>
        </w:rPr>
        <w:t xml:space="preserve"> 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53813B2B" w14:textId="77777777" w:rsidR="00726DD8" w:rsidRPr="00BC4FDB" w:rsidRDefault="00726DD8" w:rsidP="00726DD8">
      <w:pPr>
        <w:rPr>
          <w:rFonts w:eastAsia="Times New Roman" w:cstheme="minorHAnsi"/>
        </w:rPr>
      </w:pPr>
    </w:p>
    <w:p w14:paraId="1FC7CCBF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GRAM(+) oblicza się na podstawie wzoru 5.</w:t>
      </w:r>
    </w:p>
    <w:p w14:paraId="4F0672FC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(5)</w:t>
      </w:r>
    </w:p>
    <w:p w14:paraId="4575FED8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5ABE8161" w14:textId="652D5BD9" w:rsidR="00726DD8" w:rsidRPr="00BC4FDB" w:rsidRDefault="00726DD8" w:rsidP="20D191C6">
      <w:pPr>
        <w:rPr>
          <w:rFonts w:eastAsia="Times New Roman"/>
        </w:rPr>
      </w:pPr>
      <w:r w:rsidRPr="20D191C6">
        <w:rPr>
          <w:rFonts w:eastAsia="Times New Roman"/>
        </w:rPr>
        <w:t>n – liczba powtórzeń. Zamawiający przyjmuje przeprowadzenie 3 seri</w:t>
      </w:r>
      <w:r w:rsidR="38BC2589" w:rsidRPr="20D191C6">
        <w:rPr>
          <w:rFonts w:eastAsia="Times New Roman"/>
        </w:rPr>
        <w:t>i</w:t>
      </w:r>
      <w:r w:rsidRPr="20D191C6">
        <w:rPr>
          <w:rFonts w:eastAsia="Times New Roman"/>
        </w:rPr>
        <w:t xml:space="preserve"> powtórzeń. </w:t>
      </w:r>
    </w:p>
    <w:p w14:paraId="59764911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G+Pn.sr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GRAM(+), na początku programu Praca Manual uśredniona dla 3 punktów pomiarowych M1, M2 i M3, obliczona na podstawie wzoru 6.  </w:t>
      </w:r>
    </w:p>
    <w:p w14:paraId="29DE016C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G+Kn.sr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GRAM(+), na końcu programu Praca Manual uśredniona dla 3 punktów pomiarowych M1, M2 i M3, obliczona na podstawie wzoru 7. </w:t>
      </w:r>
    </w:p>
    <w:p w14:paraId="44E94375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(6)</w:t>
      </w:r>
    </w:p>
    <w:p w14:paraId="43CDB453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58B9F4E" w14:textId="12C06D70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G+Pn.3 </w:t>
      </w:r>
      <w:r w:rsidRPr="3BEE4A74">
        <w:rPr>
          <w:rFonts w:eastAsia="Times New Roman"/>
        </w:rPr>
        <w:t xml:space="preserve">– oznaczają, zmierzoną liczbę jednostek tworzących kolonie aerozolu bakteryjnego GRAM(-) na końcu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186B544C" w14:textId="77777777" w:rsidR="00726DD8" w:rsidRPr="00BC4FDB" w:rsidRDefault="00762543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(7)</w:t>
      </w:r>
    </w:p>
    <w:p w14:paraId="688D9CBB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1BC2A9D2" w14:textId="7DE1E80B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G+Kn.1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G+Kn.2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G+Kn.3 </w:t>
      </w:r>
      <w:r w:rsidRPr="3BEE4A74">
        <w:rPr>
          <w:rFonts w:eastAsia="Times New Roman"/>
        </w:rPr>
        <w:t xml:space="preserve">– oznaczają, zmierzoną liczbę jednostek tworzących kolonie aerozolu bakteryjnego GRAM(-) na końcu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6176CB2B" w14:textId="7530515A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15F9A8BF" w14:textId="77777777" w:rsidR="00726DD8" w:rsidRPr="00BC4FDB" w:rsidRDefault="00726DD8" w:rsidP="00726DD8">
      <w:pPr>
        <w:rPr>
          <w:rFonts w:cstheme="minorHAnsi"/>
          <w:b/>
        </w:rPr>
      </w:pPr>
    </w:p>
    <w:p w14:paraId="47ACF2C7" w14:textId="6E3E3DCC" w:rsidR="00726DD8" w:rsidRPr="00BC4FDB" w:rsidRDefault="00726DD8">
      <w:pPr>
        <w:rPr>
          <w:rFonts w:cstheme="minorHAnsi"/>
        </w:rPr>
      </w:pPr>
      <w:r w:rsidRPr="00BC4FDB">
        <w:rPr>
          <w:rFonts w:cstheme="minorHAnsi"/>
        </w:rPr>
        <w:br w:type="page"/>
      </w:r>
    </w:p>
    <w:p w14:paraId="21A4417F" w14:textId="77777777" w:rsidR="00AB4553" w:rsidRDefault="0059443A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Efektywność wentylacji. Metoda obliczeń.</w:t>
      </w:r>
    </w:p>
    <w:p w14:paraId="5062DD23" w14:textId="77777777" w:rsidR="00AB4553" w:rsidRDefault="00AB4553">
      <w:pPr>
        <w:rPr>
          <w:rFonts w:cstheme="minorHAnsi"/>
          <w:b/>
        </w:rPr>
      </w:pPr>
    </w:p>
    <w:p w14:paraId="7BCA65AC" w14:textId="1016B266" w:rsidR="00AB4553" w:rsidRPr="009958D0" w:rsidRDefault="00AB4553" w:rsidP="00AB4553">
      <w:pPr>
        <w:jc w:val="both"/>
        <w:rPr>
          <w:color w:val="000000" w:themeColor="text1"/>
        </w:rPr>
      </w:pPr>
      <w:r w:rsidRPr="5F7C109C">
        <w:rPr>
          <w:rFonts w:eastAsia="Times New Roman"/>
          <w:color w:val="000000" w:themeColor="text1"/>
        </w:rPr>
        <w:t xml:space="preserve">Całkowita efektywność wentylacji pomieszczenia rozumiana jako średnia efektywność wentylacji dla Programu Praca Profil obliczona dla Lekcji L1 oraz Lekcji L2, zgodnie z załącznikiem </w:t>
      </w:r>
      <w:r w:rsidRPr="5F7C109C">
        <w:rPr>
          <w:color w:val="000000" w:themeColor="text1"/>
        </w:rPr>
        <w:t xml:space="preserve">Załącznik 3.1 do Załącznika nr 3 – Działanie 1. Wymagania konkursowe. Arkusz kalkulacyjny. </w:t>
      </w:r>
      <w:r w:rsidR="0C638400" w:rsidRPr="5F7C109C">
        <w:rPr>
          <w:color w:val="000000" w:themeColor="text1"/>
        </w:rPr>
        <w:t>z</w:t>
      </w:r>
      <w:r w:rsidR="070F5A8A" w:rsidRPr="5F7C109C">
        <w:rPr>
          <w:color w:val="000000" w:themeColor="text1"/>
        </w:rPr>
        <w:t>akładka</w:t>
      </w:r>
      <w:r w:rsidRPr="5F7C109C">
        <w:rPr>
          <w:color w:val="000000" w:themeColor="text1"/>
        </w:rPr>
        <w:t xml:space="preserve"> </w:t>
      </w:r>
      <w:r w:rsidR="4B14AD45" w:rsidRPr="5F7C109C">
        <w:rPr>
          <w:color w:val="000000" w:themeColor="text1"/>
        </w:rPr>
        <w:t>“</w:t>
      </w:r>
      <w:r w:rsidRPr="5F7C109C">
        <w:rPr>
          <w:color w:val="000000" w:themeColor="text1"/>
        </w:rPr>
        <w:t>Program Praca Profil</w:t>
      </w:r>
      <w:r w:rsidR="23B241BE" w:rsidRPr="5F7C109C">
        <w:rPr>
          <w:color w:val="000000" w:themeColor="text1"/>
        </w:rPr>
        <w:t>”.</w:t>
      </w:r>
      <w:r w:rsidRPr="5F7C109C">
        <w:rPr>
          <w:color w:val="000000" w:themeColor="text1"/>
        </w:rPr>
        <w:t xml:space="preserve"> </w:t>
      </w:r>
    </w:p>
    <w:p w14:paraId="16BA57EB" w14:textId="77777777" w:rsidR="008906FC" w:rsidRPr="005F00A4" w:rsidRDefault="008906FC" w:rsidP="008906FC">
      <w:pPr>
        <w:jc w:val="both"/>
        <w:rPr>
          <w:rFonts w:eastAsia="Times New Roman" w:cstheme="minorHAnsi"/>
        </w:rPr>
      </w:pPr>
      <w:r w:rsidRPr="005F00A4">
        <w:rPr>
          <w:rFonts w:cstheme="minorHAnsi"/>
        </w:rPr>
        <w:t>Całkowitą efektywność went</w:t>
      </w:r>
      <w:r>
        <w:rPr>
          <w:rFonts w:cstheme="minorHAnsi"/>
        </w:rPr>
        <w:t>ylacji należy obliczyć ze wzoru (1):</w:t>
      </w:r>
    </w:p>
    <w:p w14:paraId="05CB85DA" w14:textId="77777777" w:rsidR="008906FC" w:rsidRPr="00CF38F4" w:rsidRDefault="00762543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0,4∙ε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+0,6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∙ε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</m:oMath>
      <w:r w:rsidR="008906FC">
        <w:rPr>
          <w:rFonts w:eastAsia="Times New Roman" w:cstheme="minorHAnsi"/>
        </w:rPr>
        <w:t xml:space="preserve"> (1)</w:t>
      </w:r>
    </w:p>
    <w:p w14:paraId="6BDAA780" w14:textId="77777777" w:rsidR="008906FC" w:rsidRDefault="008906FC" w:rsidP="008906FC">
      <w:pPr>
        <w:rPr>
          <w:rFonts w:eastAsia="Times New Roman" w:cstheme="minorHAnsi"/>
        </w:rPr>
      </w:pPr>
      <w:r w:rsidRPr="0DDD6BA4">
        <w:rPr>
          <w:rFonts w:eastAsia="Times New Roman"/>
        </w:rPr>
        <w:t>gdzie:</w:t>
      </w:r>
    </w:p>
    <w:p w14:paraId="3E58D941" w14:textId="77777777" w:rsidR="008906FC" w:rsidRDefault="008906FC" w:rsidP="008906FC">
      <w:pPr>
        <w:rPr>
          <w:rFonts w:eastAsia="Times New Roman"/>
        </w:rPr>
      </w:pPr>
      <w:proofErr w:type="spellStart"/>
      <w:r w:rsidRPr="0DDD6BA4">
        <w:rPr>
          <w:rFonts w:eastAsia="Times New Roman"/>
        </w:rPr>
        <w:t>ε</w:t>
      </w:r>
      <w:r w:rsidRPr="0DDD6BA4">
        <w:rPr>
          <w:rFonts w:eastAsia="Times New Roman"/>
          <w:vertAlign w:val="subscript"/>
        </w:rPr>
        <w:t>tot</w:t>
      </w:r>
      <w:proofErr w:type="spellEnd"/>
      <w:r w:rsidRPr="0DDD6BA4">
        <w:rPr>
          <w:rFonts w:eastAsia="Times New Roman"/>
        </w:rPr>
        <w:t xml:space="preserve"> – całkowita efektywność wentylacji, </w:t>
      </w:r>
    </w:p>
    <w:p w14:paraId="719360E9" w14:textId="635E7A9B" w:rsidR="008906FC" w:rsidRDefault="0FF29420" w:rsidP="3BEE4A74">
      <w:pPr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>L1</w:t>
      </w:r>
      <w:r w:rsidRPr="3BEE4A74">
        <w:rPr>
          <w:rFonts w:eastAsia="Times New Roman"/>
        </w:rPr>
        <w:t xml:space="preserve"> – średnia efektywność wentylacji dla Lekcji </w:t>
      </w:r>
      <w:r w:rsidR="697AB61D" w:rsidRPr="3BEE4A74">
        <w:rPr>
          <w:rFonts w:eastAsia="Times New Roman"/>
        </w:rPr>
        <w:t>L</w:t>
      </w:r>
      <w:r w:rsidRPr="3BEE4A74">
        <w:rPr>
          <w:rFonts w:eastAsia="Times New Roman"/>
        </w:rPr>
        <w:t>1, obliczona na podstawie wzoru (2)</w:t>
      </w:r>
    </w:p>
    <w:p w14:paraId="3DF9C3BB" w14:textId="3794A68D" w:rsidR="008906FC" w:rsidRDefault="0FF29420" w:rsidP="3BEE4A74">
      <w:pPr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>L2</w:t>
      </w:r>
      <w:r w:rsidRPr="3BEE4A74">
        <w:rPr>
          <w:rFonts w:eastAsia="Times New Roman"/>
        </w:rPr>
        <w:t xml:space="preserve"> – średnia efektywność wentylacji dla Lekcji </w:t>
      </w:r>
      <w:r w:rsidR="01283A7F" w:rsidRPr="3BEE4A74">
        <w:rPr>
          <w:rFonts w:eastAsia="Times New Roman"/>
        </w:rPr>
        <w:t>L</w:t>
      </w:r>
      <w:r w:rsidRPr="3BEE4A74">
        <w:rPr>
          <w:rFonts w:eastAsia="Times New Roman"/>
        </w:rPr>
        <w:t>2, obliczona na podstawie wzoru (4)</w:t>
      </w:r>
    </w:p>
    <w:p w14:paraId="31D6A4CB" w14:textId="77777777" w:rsidR="008906FC" w:rsidRDefault="00762543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CO2,L1.śr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(2)</w:t>
      </w:r>
    </w:p>
    <w:p w14:paraId="127CBAA5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5610F69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>CO2,usuwane</w:t>
      </w:r>
      <w:r>
        <w:rPr>
          <w:rFonts w:eastAsia="Times New Roman" w:cstheme="minorHAnsi"/>
        </w:rPr>
        <w:t xml:space="preserve"> – średnie stężenie dwutlenku węgla w powietrzu usuwanym z 45 minut,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63D04CCD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>CO2,nawiew</w:t>
      </w:r>
      <w:r>
        <w:rPr>
          <w:rFonts w:eastAsia="Times New Roman" w:cstheme="minorHAnsi"/>
        </w:rPr>
        <w:t xml:space="preserve"> – średnie stężenie dwutlenku węgla w powietrzu nawiewanego z 45 minut,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491F47C9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 xml:space="preserve">CO2.L1, </w:t>
      </w:r>
      <w:proofErr w:type="spellStart"/>
      <w:r>
        <w:rPr>
          <w:rFonts w:eastAsia="Times New Roman" w:cstheme="minorHAnsi"/>
          <w:vertAlign w:val="subscript"/>
        </w:rPr>
        <w:t>śr</w:t>
      </w:r>
      <w:proofErr w:type="spellEnd"/>
      <w:r>
        <w:rPr>
          <w:rFonts w:eastAsia="Times New Roman" w:cstheme="minorHAnsi"/>
        </w:rPr>
        <w:t xml:space="preserve"> – średnie stężenie dwutlenku węgla w trakcie lekcji L1 w punkcie pomiarowych P1…P6 dla 45 minut, obliczona na podstawie wzoru (3),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5011D8C3" w14:textId="77777777" w:rsidR="008906FC" w:rsidRDefault="00762543" w:rsidP="008906FC">
      <w:pPr>
        <w:jc w:val="both"/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CO2,L1.śr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>
        <w:rPr>
          <w:rFonts w:eastAsia="Times New Roman" w:cstheme="minorHAnsi"/>
        </w:rPr>
        <w:t xml:space="preserve"> (3)</w:t>
      </w:r>
    </w:p>
    <w:p w14:paraId="57B59C8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D42281A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</w:t>
      </w:r>
      <w:r>
        <w:rPr>
          <w:rFonts w:eastAsia="Times New Roman" w:cstheme="minorHAnsi"/>
          <w:vertAlign w:val="subscript"/>
        </w:rPr>
        <w:t>CO2.L1, 1</w:t>
      </w:r>
      <w:r>
        <w:rPr>
          <w:rFonts w:eastAsia="Times New Roman" w:cstheme="minorHAnsi"/>
        </w:rPr>
        <w:t>…</w:t>
      </w:r>
      <w:r w:rsidRPr="00F9465D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C</w:t>
      </w:r>
      <w:r>
        <w:rPr>
          <w:rFonts w:eastAsia="Times New Roman" w:cstheme="minorHAnsi"/>
          <w:vertAlign w:val="subscript"/>
        </w:rPr>
        <w:t xml:space="preserve">CO2.L1, 6 </w:t>
      </w:r>
      <w:r>
        <w:rPr>
          <w:rFonts w:eastAsia="Times New Roman" w:cstheme="minorHAnsi"/>
        </w:rPr>
        <w:t xml:space="preserve">– średnie stężenie dwutlenku węgla w trakcie Lekcji L1 z danego punktu pomiarowego P1…P6, dla 45 minut,  </w:t>
      </w:r>
    </w:p>
    <w:p w14:paraId="1E095779" w14:textId="77777777" w:rsidR="008906FC" w:rsidRPr="00CF38F4" w:rsidRDefault="00762543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CO2,L2.śr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(4)</w:t>
      </w:r>
    </w:p>
    <w:p w14:paraId="676D7154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CA1A271" w14:textId="2ED77C55" w:rsidR="008906FC" w:rsidRDefault="0FF29420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 xml:space="preserve">CO2.L2, </w:t>
      </w:r>
      <w:proofErr w:type="spellStart"/>
      <w:r w:rsidRPr="3BEE4A74">
        <w:rPr>
          <w:rFonts w:eastAsia="Times New Roman"/>
          <w:vertAlign w:val="subscript"/>
        </w:rPr>
        <w:t>śr</w:t>
      </w:r>
      <w:proofErr w:type="spellEnd"/>
      <w:r w:rsidRPr="3BEE4A74">
        <w:rPr>
          <w:rFonts w:eastAsia="Times New Roman"/>
        </w:rPr>
        <w:t xml:space="preserve"> – średnie stężenie dwutlenku węgla w trakcie </w:t>
      </w:r>
      <w:r w:rsidR="62FC0C12" w:rsidRPr="3BEE4A74">
        <w:rPr>
          <w:rFonts w:eastAsia="Times New Roman"/>
        </w:rPr>
        <w:t>L</w:t>
      </w:r>
      <w:r w:rsidRPr="3BEE4A74">
        <w:rPr>
          <w:rFonts w:eastAsia="Times New Roman"/>
        </w:rPr>
        <w:t xml:space="preserve">ekcji L2 w punkcie pomiarowych P1…P6 dla 45 minut, obliczona na podstawie wzoru </w:t>
      </w:r>
      <w:r w:rsidR="0D99FB69" w:rsidRPr="3BEE4A74">
        <w:rPr>
          <w:rFonts w:eastAsia="Times New Roman"/>
        </w:rPr>
        <w:t>5</w:t>
      </w:r>
      <w:r w:rsidRPr="3BEE4A74">
        <w:rPr>
          <w:rFonts w:eastAsia="Times New Roman"/>
        </w:rPr>
        <w:t xml:space="preserve">, </w:t>
      </w:r>
      <w:proofErr w:type="spellStart"/>
      <w:r w:rsidRPr="3BEE4A74">
        <w:rPr>
          <w:rFonts w:eastAsia="Times New Roman"/>
        </w:rPr>
        <w:t>ppm</w:t>
      </w:r>
      <w:proofErr w:type="spellEnd"/>
      <w:r w:rsidRPr="3BEE4A74">
        <w:rPr>
          <w:rFonts w:eastAsia="Times New Roman"/>
        </w:rPr>
        <w:t>,</w:t>
      </w:r>
    </w:p>
    <w:p w14:paraId="0FE1BDB8" w14:textId="6352BEA1" w:rsidR="008906FC" w:rsidRDefault="00762543" w:rsidP="3BEE4A74">
      <w:pPr>
        <w:jc w:val="both"/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CO2,L2.śr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FF29420" w:rsidRPr="3BEE4A74">
        <w:rPr>
          <w:rFonts w:eastAsia="Times New Roman"/>
        </w:rPr>
        <w:t xml:space="preserve"> (</w:t>
      </w:r>
      <w:r w:rsidR="297B25C4" w:rsidRPr="3BEE4A74">
        <w:rPr>
          <w:rFonts w:eastAsia="Times New Roman"/>
        </w:rPr>
        <w:t>5</w:t>
      </w:r>
      <w:r w:rsidR="0FF29420" w:rsidRPr="3BEE4A74">
        <w:rPr>
          <w:rFonts w:eastAsia="Times New Roman"/>
        </w:rPr>
        <w:t>)</w:t>
      </w:r>
    </w:p>
    <w:p w14:paraId="6237E846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15D6BA9F" w14:textId="7CE21A77" w:rsidR="008906FC" w:rsidRPr="00F9465D" w:rsidRDefault="0FF29420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C</w:t>
      </w:r>
      <w:r w:rsidRPr="3BEE4A74">
        <w:rPr>
          <w:rFonts w:eastAsia="Times New Roman"/>
          <w:vertAlign w:val="subscript"/>
        </w:rPr>
        <w:t>CO2.L2, 1</w:t>
      </w:r>
      <w:r w:rsidRPr="3BEE4A74">
        <w:rPr>
          <w:rFonts w:eastAsia="Times New Roman"/>
        </w:rPr>
        <w:t>… C</w:t>
      </w:r>
      <w:r w:rsidRPr="3BEE4A74">
        <w:rPr>
          <w:rFonts w:eastAsia="Times New Roman"/>
          <w:vertAlign w:val="subscript"/>
        </w:rPr>
        <w:t xml:space="preserve">CO2.L2, 6 </w:t>
      </w:r>
      <w:r w:rsidRPr="3BEE4A74">
        <w:rPr>
          <w:rFonts w:eastAsia="Times New Roman"/>
        </w:rPr>
        <w:t xml:space="preserve">– średnie stężenie dwutlenku węgla w trakcie Lekcji L2 z danego punktu pomiarowego P1…P6, dla </w:t>
      </w:r>
      <w:r w:rsidR="64AE9511" w:rsidRPr="3BEE4A74">
        <w:rPr>
          <w:rFonts w:eastAsia="Times New Roman"/>
        </w:rPr>
        <w:t>60</w:t>
      </w:r>
      <w:r w:rsidRPr="3BEE4A74">
        <w:rPr>
          <w:rFonts w:eastAsia="Times New Roman"/>
        </w:rPr>
        <w:t xml:space="preserve"> minut,  </w:t>
      </w:r>
    </w:p>
    <w:p w14:paraId="38DDA4EA" w14:textId="0471AEB2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2BE07135" w14:textId="6952AE2E" w:rsidR="00FA7795" w:rsidRPr="00BC4FDB" w:rsidRDefault="00FA7795" w:rsidP="00FA7795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Odzysk ciepła i chłodu. Metoda obliczeń.</w:t>
      </w:r>
    </w:p>
    <w:p w14:paraId="5C63CA4E" w14:textId="77777777" w:rsidR="00FA7795" w:rsidRPr="00BC4FDB" w:rsidRDefault="00FA7795" w:rsidP="00FA7795">
      <w:pPr>
        <w:jc w:val="both"/>
        <w:rPr>
          <w:rFonts w:cstheme="minorHAnsi"/>
        </w:rPr>
      </w:pPr>
    </w:p>
    <w:p w14:paraId="7B54FA2F" w14:textId="0B1DA6D1" w:rsidR="00FA7795" w:rsidRPr="00BC4FDB" w:rsidRDefault="00FA7795" w:rsidP="00FA7795">
      <w:pPr>
        <w:jc w:val="both"/>
        <w:rPr>
          <w:rFonts w:eastAsia="Times New Roman" w:cstheme="minorHAnsi"/>
        </w:rPr>
      </w:pPr>
      <w:r w:rsidRPr="00BC4FDB">
        <w:rPr>
          <w:rFonts w:cstheme="minorHAnsi"/>
        </w:rPr>
        <w:t xml:space="preserve">Całkowity odzysk </w:t>
      </w:r>
      <w:r w:rsidR="009D40DE" w:rsidRPr="00BC4FDB">
        <w:rPr>
          <w:rFonts w:cstheme="minorHAnsi"/>
        </w:rPr>
        <w:t>ciepła rozumiany</w:t>
      </w:r>
      <w:r w:rsidRPr="00BC4FDB">
        <w:rPr>
          <w:rFonts w:cstheme="minorHAnsi"/>
        </w:rPr>
        <w:t xml:space="preserve"> jako suma cząstkowych współczynników odzysku ciepła i chłodu dla wybranych parametrów powietrza zewnętrznego tj. -15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-7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i 2</w:t>
      </w:r>
      <w:r w:rsidR="009D40DE" w:rsidRPr="00BC4FDB">
        <w:rPr>
          <w:rFonts w:cstheme="minorHAnsi"/>
        </w:rPr>
        <w:t>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C. </w:t>
      </w:r>
      <w:r w:rsidRPr="00BC4FDB">
        <w:rPr>
          <w:rFonts w:eastAsia="Times New Roman" w:cstheme="minorHAnsi"/>
        </w:rPr>
        <w:t xml:space="preserve">Strumień powietrza wentylacyjnego ustawiany ręcznie przez Zamawiającego w Programie Praca Manual, określony na podstawie wyników uzyskanych w trakcie realizacji badań Wymagania Konkursowego 7.1. </w:t>
      </w:r>
    </w:p>
    <w:p w14:paraId="01E18ED7" w14:textId="6641DA76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Całkowity odzysk ciepła i chłodu należy obliczyć ze wzoru</w:t>
      </w:r>
      <w:r w:rsidR="009D40DE" w:rsidRPr="00BC4FDB">
        <w:rPr>
          <w:rFonts w:eastAsia="Times New Roman" w:cstheme="minorHAnsi"/>
        </w:rPr>
        <w:t xml:space="preserve"> 1</w:t>
      </w:r>
      <w:r w:rsidRPr="00BC4FDB">
        <w:rPr>
          <w:rFonts w:eastAsia="Times New Roman" w:cstheme="minorHAnsi"/>
        </w:rPr>
        <w:t>:</w:t>
      </w:r>
    </w:p>
    <w:p w14:paraId="45317644" w14:textId="77777777" w:rsidR="00FA7795" w:rsidRPr="00BC4FDB" w:rsidRDefault="00FA7795" w:rsidP="00FA7795">
      <w:pPr>
        <w:rPr>
          <w:rFonts w:cstheme="minorHAnsi"/>
        </w:rPr>
      </w:pPr>
    </w:p>
    <w:p w14:paraId="1592F656" w14:textId="2B5E7DD9" w:rsidR="00FA7795" w:rsidRPr="00BC4FDB" w:rsidRDefault="00762543" w:rsidP="00FA7795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</m:t>
            </m:r>
          </m:sub>
        </m:sSub>
        <m:r>
          <w:rPr>
            <w:rFonts w:ascii="Cambria Math" w:hAnsi="Cambria Math" w:cstheme="minorHAnsi"/>
          </w:rPr>
          <m:t>=0,3∙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t,-15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t,24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t,28</m:t>
            </m:r>
          </m:sub>
        </m:sSub>
      </m:oMath>
      <w:r w:rsidR="00FA7795" w:rsidRPr="00BC4FDB">
        <w:rPr>
          <w:rFonts w:cstheme="minorHAnsi"/>
        </w:rPr>
        <w:t xml:space="preserve">  (1)</w:t>
      </w:r>
    </w:p>
    <w:p w14:paraId="389F5531" w14:textId="77777777" w:rsidR="00FA7795" w:rsidRPr="00BC4FDB" w:rsidRDefault="00FA7795" w:rsidP="00FA7795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5394000F" w14:textId="09873A86" w:rsidR="00FA7795" w:rsidRPr="00BC4FDB" w:rsidRDefault="00FA7795" w:rsidP="00FA7795">
      <w:pPr>
        <w:rPr>
          <w:rFonts w:cstheme="minorHAnsi"/>
        </w:rPr>
      </w:pPr>
      <w:proofErr w:type="spellStart"/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całkow</w:t>
      </w:r>
      <w:r w:rsidR="00615A5E">
        <w:rPr>
          <w:rFonts w:cstheme="minorHAnsi"/>
        </w:rPr>
        <w:t>ity odzysku ciepła i chłodu,</w:t>
      </w:r>
    </w:p>
    <w:p w14:paraId="6FD30F52" w14:textId="6715268B" w:rsidR="00FA7795" w:rsidRPr="00BC4FDB" w:rsidRDefault="00FA7795" w:rsidP="00FA7795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 xml:space="preserve">t,-15 </w:t>
      </w:r>
      <w:r w:rsidRPr="00BC4FDB">
        <w:rPr>
          <w:rFonts w:cstheme="minorHAnsi"/>
        </w:rPr>
        <w:t>– zmierzony w warunkach ustabilizowanych, średni współczynnik sprawności temperaturowej odzysku ciepła,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0A69BEF4" w14:textId="46500142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 w warunkach ustabilizowanych, średni współczynnik sprawności temperaturowej odzysku ciepła, 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4AD45B27" w14:textId="7BE438DD" w:rsidR="00FA7795" w:rsidRPr="00BC4FDB" w:rsidRDefault="00FA7795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4FB9BF9F" w14:textId="51B908DC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23F90DD5" w14:textId="217527FF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t,2</w:t>
      </w:r>
      <w:r w:rsidR="009D40DE" w:rsidRPr="00BC4FDB">
        <w:rPr>
          <w:rFonts w:cstheme="minorHAnsi"/>
          <w:vertAlign w:val="subscript"/>
        </w:rPr>
        <w:t>8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=2</w:t>
      </w:r>
      <w:r w:rsidR="009D40DE" w:rsidRPr="00BC4FDB">
        <w:rPr>
          <w:rFonts w:cstheme="minorHAnsi"/>
        </w:rPr>
        <w:t>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35449E8A" w14:textId="2D25E808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7F05C008" w14:textId="2482E129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12DA185E" w14:textId="433EEA1B" w:rsidR="009D40DE" w:rsidRPr="00BC4FDB" w:rsidRDefault="009D40DE" w:rsidP="173443DF">
      <w:pPr>
        <w:jc w:val="both"/>
        <w:rPr>
          <w:b/>
          <w:bCs/>
        </w:rPr>
      </w:pPr>
      <w:del w:id="1" w:author="Autor">
        <w:r w:rsidRPr="173443DF" w:rsidDel="009D40DE">
          <w:rPr>
            <w:b/>
            <w:bCs/>
          </w:rPr>
          <w:lastRenderedPageBreak/>
          <w:delText>Odzysk wilgoci</w:delText>
        </w:r>
      </w:del>
      <w:ins w:id="2" w:author="Autor">
        <w:r w:rsidR="33F8F8D2" w:rsidRPr="173443DF">
          <w:rPr>
            <w:b/>
            <w:bCs/>
          </w:rPr>
          <w:t>Wilgotność powietrza nawiewanego</w:t>
        </w:r>
      </w:ins>
      <w:r w:rsidRPr="173443DF">
        <w:rPr>
          <w:b/>
          <w:bCs/>
        </w:rPr>
        <w:t>. Metoda obliczeń.</w:t>
      </w:r>
    </w:p>
    <w:p w14:paraId="53E58332" w14:textId="77777777" w:rsidR="009D40DE" w:rsidRPr="00BC4FDB" w:rsidRDefault="009D40DE" w:rsidP="009D40DE">
      <w:pPr>
        <w:jc w:val="both"/>
        <w:rPr>
          <w:rFonts w:cstheme="minorHAnsi"/>
        </w:rPr>
      </w:pPr>
    </w:p>
    <w:p w14:paraId="26E70615" w14:textId="5F56772A" w:rsidR="009D40DE" w:rsidRPr="00BC4FDB" w:rsidRDefault="009D40DE" w:rsidP="173443DF">
      <w:pPr>
        <w:jc w:val="both"/>
        <w:rPr>
          <w:rFonts w:eastAsia="Times New Roman"/>
        </w:rPr>
      </w:pPr>
      <w:del w:id="3" w:author="Autor">
        <w:r w:rsidRPr="173443DF" w:rsidDel="009D40DE">
          <w:delText>Całkowity odzysk ciepła</w:delText>
        </w:r>
      </w:del>
      <w:ins w:id="4" w:author="Autor">
        <w:r w:rsidR="74D9225B" w:rsidRPr="173443DF">
          <w:t>Wilgotność powietrza nawiewanego</w:t>
        </w:r>
      </w:ins>
      <w:r w:rsidRPr="173443DF">
        <w:t xml:space="preserve"> rozumian</w:t>
      </w:r>
      <w:ins w:id="5" w:author="Autor">
        <w:r w:rsidR="2E98043E" w:rsidRPr="173443DF">
          <w:t>a</w:t>
        </w:r>
      </w:ins>
      <w:del w:id="6" w:author="Autor">
        <w:r w:rsidRPr="173443DF" w:rsidDel="009D40DE">
          <w:delText>y</w:delText>
        </w:r>
      </w:del>
      <w:r w:rsidRPr="173443DF">
        <w:t xml:space="preserve"> jako suma cząstkowych </w:t>
      </w:r>
      <w:del w:id="7" w:author="Autor">
        <w:r w:rsidRPr="173443DF" w:rsidDel="009D40DE">
          <w:delText>współczynników odzysku ciepła i chłodu</w:delText>
        </w:r>
      </w:del>
      <w:ins w:id="8" w:author="Autor">
        <w:r w:rsidR="10DE8E65" w:rsidRPr="173443DF">
          <w:t>zmian wilgotności powietrza nawiewanego</w:t>
        </w:r>
      </w:ins>
      <w:r w:rsidRPr="173443DF">
        <w:t xml:space="preserve"> dla wybranych parametrów powietrza zewnętrznego tj. -15</w:t>
      </w:r>
      <w:r w:rsidRPr="173443DF">
        <w:rPr>
          <w:vertAlign w:val="superscript"/>
        </w:rPr>
        <w:t>o</w:t>
      </w:r>
      <w:r w:rsidRPr="173443DF">
        <w:t>C, -7</w:t>
      </w:r>
      <w:r w:rsidRPr="173443DF">
        <w:rPr>
          <w:vertAlign w:val="superscript"/>
        </w:rPr>
        <w:t>o</w:t>
      </w:r>
      <w:r w:rsidRPr="173443DF">
        <w:t>C</w:t>
      </w:r>
      <w:ins w:id="9" w:author="Autor">
        <w:r w:rsidR="7EB32F7C" w:rsidRPr="173443DF">
          <w:t xml:space="preserve"> i</w:t>
        </w:r>
      </w:ins>
      <w:del w:id="10" w:author="Autor">
        <w:r w:rsidRPr="173443DF" w:rsidDel="009D40DE">
          <w:delText>,</w:delText>
        </w:r>
      </w:del>
      <w:r w:rsidRPr="173443DF">
        <w:t xml:space="preserve"> 7</w:t>
      </w:r>
      <w:r w:rsidRPr="173443DF">
        <w:rPr>
          <w:vertAlign w:val="superscript"/>
        </w:rPr>
        <w:t>o</w:t>
      </w:r>
      <w:r w:rsidRPr="173443DF">
        <w:t>C</w:t>
      </w:r>
      <w:del w:id="11" w:author="Autor">
        <w:r w:rsidRPr="173443DF" w:rsidDel="009D40DE">
          <w:delText>, 24</w:delText>
        </w:r>
        <w:r w:rsidRPr="173443DF" w:rsidDel="009D40DE">
          <w:rPr>
            <w:vertAlign w:val="superscript"/>
          </w:rPr>
          <w:delText>o</w:delText>
        </w:r>
        <w:r w:rsidRPr="173443DF" w:rsidDel="009D40DE">
          <w:delText>C i 28</w:delText>
        </w:r>
        <w:r w:rsidRPr="173443DF" w:rsidDel="009D40DE">
          <w:rPr>
            <w:vertAlign w:val="superscript"/>
          </w:rPr>
          <w:delText>o</w:delText>
        </w:r>
        <w:r w:rsidRPr="173443DF" w:rsidDel="009D40DE">
          <w:delText>C</w:delText>
        </w:r>
      </w:del>
      <w:r w:rsidRPr="173443DF">
        <w:t xml:space="preserve">. </w:t>
      </w:r>
      <w:r w:rsidRPr="173443DF">
        <w:rPr>
          <w:rFonts w:eastAsia="Times New Roman"/>
        </w:rPr>
        <w:t xml:space="preserve">Strumień powietrza wentylacyjnego ustawiany ręcznie przez Zamawiającego w Programie Praca Manual, określony na podstawie wyników uzyskanych w trakcie realizacji badań Wymagania Konkursowego 7.1. </w:t>
      </w:r>
    </w:p>
    <w:p w14:paraId="07E12335" w14:textId="6D1DE016" w:rsidR="009D40DE" w:rsidRPr="00BC4FDB" w:rsidRDefault="009D40DE" w:rsidP="173443DF">
      <w:pPr>
        <w:jc w:val="both"/>
      </w:pPr>
      <w:del w:id="12" w:author="Autor">
        <w:r w:rsidRPr="173443DF" w:rsidDel="009D40DE">
          <w:rPr>
            <w:rFonts w:eastAsia="Times New Roman"/>
          </w:rPr>
          <w:delText xml:space="preserve"> Całkowity odzysk ciepła i chłod</w:delText>
        </w:r>
      </w:del>
      <w:ins w:id="13" w:author="Autor">
        <w:r w:rsidR="46A7FABB" w:rsidRPr="173443DF">
          <w:rPr>
            <w:rFonts w:eastAsia="Times New Roman"/>
          </w:rPr>
          <w:t xml:space="preserve">Wilgotność powietrza nawiewanego </w:t>
        </w:r>
      </w:ins>
      <w:del w:id="14" w:author="Autor">
        <w:r w:rsidRPr="173443DF" w:rsidDel="00267574">
          <w:rPr>
            <w:rFonts w:eastAsia="Times New Roman"/>
          </w:rPr>
          <w:delText>u</w:delText>
        </w:r>
      </w:del>
      <w:ins w:id="15" w:author="Autor">
        <w:r w:rsidR="00267574">
          <w:rPr>
            <w:rFonts w:eastAsia="Times New Roman"/>
          </w:rPr>
          <w:t>X</w:t>
        </w:r>
      </w:ins>
      <w:r w:rsidRPr="173443DF">
        <w:rPr>
          <w:rFonts w:eastAsia="Times New Roman"/>
        </w:rPr>
        <w:t xml:space="preserve"> należy obliczyć ze wzoru 1:</w:t>
      </w:r>
    </w:p>
    <w:p w14:paraId="631057FB" w14:textId="2E2A9B7D" w:rsidR="009D40DE" w:rsidRPr="00BC4FDB" w:rsidDel="00267574" w:rsidRDefault="009D40DE" w:rsidP="009D40DE">
      <w:pPr>
        <w:rPr>
          <w:del w:id="16" w:author="Autor"/>
          <w:rFonts w:cstheme="minorHAnsi"/>
        </w:rPr>
      </w:pPr>
    </w:p>
    <w:p w14:paraId="050C2D13" w14:textId="3CC5E67C" w:rsidR="009D40DE" w:rsidRPr="00BC4FDB" w:rsidRDefault="00267574" w:rsidP="009D40DE">
      <w:pPr>
        <w:rPr>
          <w:rFonts w:cstheme="minorHAnsi"/>
        </w:rPr>
      </w:pPr>
      <m:oMath>
        <m:r>
          <w:ins w:id="17" w:author="Autor">
            <w:rPr>
              <w:rFonts w:ascii="Cambria Math" w:hAnsi="Cambria Math" w:cstheme="minorHAnsi"/>
            </w:rPr>
            <m:t>X</m:t>
          </w:ins>
        </m:r>
        <m:sSub>
          <m:sSubPr>
            <m:ctrlPr>
              <w:del w:id="18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19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20" w:author="Autor">
                <w:rPr>
                  <w:rFonts w:ascii="Cambria Math" w:hAnsi="Cambria Math" w:cstheme="minorHAnsi"/>
                </w:rPr>
                <m:t>x</m:t>
              </w:del>
            </m:r>
          </m:sub>
        </m:sSub>
        <m:r>
          <w:rPr>
            <w:rFonts w:ascii="Cambria Math" w:hAnsi="Cambria Math" w:cstheme="minorHAnsi"/>
          </w:rPr>
          <m:t>=0,</m:t>
        </m:r>
        <m:r>
          <w:ins w:id="21" w:author="Autor">
            <w:rPr>
              <w:rFonts w:ascii="Cambria Math" w:hAnsi="Cambria Math" w:cstheme="minorHAnsi"/>
            </w:rPr>
            <m:t>5</m:t>
          </w:ins>
        </m:r>
        <m:r>
          <w:del w:id="22" w:author="Autor">
            <w:rPr>
              <w:rFonts w:ascii="Cambria Math" w:hAnsi="Cambria Math" w:cstheme="minorHAnsi"/>
            </w:rPr>
            <m:t>3</m:t>
          </w:del>
        </m:r>
        <m:r>
          <w:rPr>
            <w:rFonts w:ascii="Cambria Math" w:hAnsi="Cambria Math" w:cstheme="minorHAnsi"/>
          </w:rPr>
          <m:t>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ins w:id="23" w:author="Autor">
                <w:rPr>
                  <w:rFonts w:ascii="Cambria Math" w:hAnsi="Cambria Math" w:cstheme="minorHAnsi"/>
                </w:rPr>
                <m:t>x</m:t>
              </w:ins>
            </m:r>
            <m:r>
              <w:del w:id="24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25" w:author="Autor">
                <w:rPr>
                  <w:rFonts w:ascii="Cambria Math" w:hAnsi="Cambria Math" w:cstheme="minorHAnsi"/>
                </w:rPr>
                <m:t>x,</m:t>
              </w:del>
            </m:r>
            <m:r>
              <w:rPr>
                <w:rFonts w:ascii="Cambria Math" w:hAnsi="Cambria Math" w:cstheme="minorHAnsi"/>
              </w:rPr>
              <m:t>-15</m:t>
            </m:r>
          </m:sub>
        </m:sSub>
        <m:r>
          <w:rPr>
            <w:rFonts w:ascii="Cambria Math" w:hAnsi="Cambria Math" w:cstheme="minorHAnsi"/>
          </w:rPr>
          <m:t>+0,</m:t>
        </m:r>
        <m:r>
          <w:ins w:id="26" w:author="Autor">
            <w:rPr>
              <w:rFonts w:ascii="Cambria Math" w:hAnsi="Cambria Math" w:cstheme="minorHAnsi"/>
            </w:rPr>
            <m:t>3</m:t>
          </w:ins>
        </m:r>
        <m:r>
          <w:del w:id="27" w:author="Autor">
            <w:rPr>
              <w:rFonts w:ascii="Cambria Math" w:hAnsi="Cambria Math" w:cstheme="minorHAnsi"/>
            </w:rPr>
            <m:t>25</m:t>
          </w:del>
        </m:r>
        <m:r>
          <w:rPr>
            <w:rFonts w:ascii="Cambria Math" w:hAnsi="Cambria Math" w:cstheme="minorHAnsi"/>
          </w:rPr>
          <m:t>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ins w:id="28" w:author="Autor">
                <w:rPr>
                  <w:rFonts w:ascii="Cambria Math" w:hAnsi="Cambria Math" w:cstheme="minorHAnsi"/>
                </w:rPr>
                <m:t>x</m:t>
              </w:ins>
            </m:r>
            <m:r>
              <w:del w:id="29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30" w:author="Autor">
                <w:rPr>
                  <w:rFonts w:ascii="Cambria Math" w:hAnsi="Cambria Math" w:cstheme="minorHAnsi"/>
                </w:rPr>
                <m:t>x,</m:t>
              </w:del>
            </m:r>
            <m:r>
              <w:rPr>
                <w:rFonts w:ascii="Cambria Math" w:hAnsi="Cambria Math" w:cstheme="minorHAnsi"/>
              </w:rPr>
              <m:t>-7</m:t>
            </m:r>
          </m:sub>
        </m:sSub>
        <m:r>
          <w:rPr>
            <w:rFonts w:ascii="Cambria Math" w:hAnsi="Cambria Math" w:cstheme="minorHAnsi"/>
          </w:rPr>
          <m:t>+0,</m:t>
        </m:r>
        <m:r>
          <w:ins w:id="31" w:author="Autor">
            <w:rPr>
              <w:rFonts w:ascii="Cambria Math" w:hAnsi="Cambria Math" w:cstheme="minorHAnsi"/>
            </w:rPr>
            <m:t>2</m:t>
          </w:ins>
        </m:r>
        <m:r>
          <w:del w:id="32" w:author="Autor">
            <w:rPr>
              <w:rFonts w:ascii="Cambria Math" w:hAnsi="Cambria Math" w:cstheme="minorHAnsi"/>
            </w:rPr>
            <m:t>1</m:t>
          </w:del>
        </m:r>
        <m:r>
          <w:rPr>
            <w:rFonts w:ascii="Cambria Math" w:hAnsi="Cambria Math" w:cstheme="minorHAnsi"/>
          </w:rPr>
          <m:t>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ins w:id="33" w:author="Autor">
                <w:rPr>
                  <w:rFonts w:ascii="Cambria Math" w:hAnsi="Cambria Math" w:cstheme="minorHAnsi"/>
                </w:rPr>
                <m:t>x</m:t>
              </w:ins>
            </m:r>
            <m:r>
              <w:del w:id="34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35" w:author="Autor">
                <w:rPr>
                  <w:rFonts w:ascii="Cambria Math" w:hAnsi="Cambria Math" w:cstheme="minorHAnsi"/>
                </w:rPr>
                <m:t>x,</m:t>
              </w:del>
            </m:r>
            <m:r>
              <w:rPr>
                <w:rFonts w:ascii="Cambria Math" w:hAnsi="Cambria Math" w:cstheme="minorHAnsi"/>
              </w:rPr>
              <m:t>7</m:t>
            </m:r>
          </m:sub>
        </m:sSub>
        <m:r>
          <w:del w:id="36" w:author="Autor">
            <w:rPr>
              <w:rFonts w:ascii="Cambria Math" w:hAnsi="Cambria Math" w:cstheme="minorHAnsi"/>
            </w:rPr>
            <m:t>+0,1∙</m:t>
          </w:del>
        </m:r>
        <m:sSub>
          <m:sSubPr>
            <m:ctrlPr>
              <w:del w:id="37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8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39" w:author="Autor">
                <w:rPr>
                  <w:rFonts w:ascii="Cambria Math" w:hAnsi="Cambria Math" w:cstheme="minorHAnsi"/>
                </w:rPr>
                <m:t>x,24</m:t>
              </w:del>
            </m:r>
          </m:sub>
        </m:sSub>
        <m:r>
          <w:del w:id="40" w:author="Autor">
            <w:rPr>
              <w:rFonts w:ascii="Cambria Math" w:hAnsi="Cambria Math" w:cstheme="minorHAnsi"/>
            </w:rPr>
            <m:t>+0,25∙</m:t>
          </w:del>
        </m:r>
        <m:sSub>
          <m:sSubPr>
            <m:ctrlPr>
              <w:del w:id="41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42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43" w:author="Autor">
                <w:rPr>
                  <w:rFonts w:ascii="Cambria Math" w:hAnsi="Cambria Math" w:cstheme="minorHAnsi"/>
                </w:rPr>
                <m:t>x,28</m:t>
              </w:del>
            </m:r>
          </m:sub>
        </m:sSub>
      </m:oMath>
      <w:r w:rsidR="009D40DE" w:rsidRPr="00BC4FDB">
        <w:rPr>
          <w:rFonts w:cstheme="minorHAnsi"/>
        </w:rPr>
        <w:t xml:space="preserve">  (1)</w:t>
      </w:r>
    </w:p>
    <w:p w14:paraId="3F29F32A" w14:textId="77777777" w:rsidR="009D40DE" w:rsidRPr="00BC4FDB" w:rsidRDefault="009D40DE" w:rsidP="009D40DE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4762741D" w14:textId="1DA7E127" w:rsidR="009D40DE" w:rsidRPr="00BC4FDB" w:rsidRDefault="009D40DE" w:rsidP="173443DF">
      <w:del w:id="44" w:author="Autor">
        <w:r w:rsidRPr="173443DF" w:rsidDel="00DC4E38">
          <w:delText>η</w:delText>
        </w:r>
      </w:del>
      <w:ins w:id="45" w:author="Autor">
        <w:r w:rsidR="00DC4E38">
          <w:t>X</w:t>
        </w:r>
      </w:ins>
      <w:del w:id="46" w:author="Autor">
        <w:r w:rsidRPr="00762543" w:rsidDel="00DC4E38">
          <w:rPr>
            <w:rPrChange w:id="47" w:author="Autor">
              <w:rPr>
                <w:vertAlign w:val="subscript"/>
              </w:rPr>
            </w:rPrChange>
          </w:rPr>
          <w:delText>x</w:delText>
        </w:r>
      </w:del>
      <w:r w:rsidRPr="173443DF">
        <w:rPr>
          <w:vertAlign w:val="subscript"/>
        </w:rPr>
        <w:t xml:space="preserve"> </w:t>
      </w:r>
      <w:r w:rsidRPr="173443DF">
        <w:t xml:space="preserve">– </w:t>
      </w:r>
      <w:del w:id="48" w:author="Autor">
        <w:r w:rsidRPr="173443DF" w:rsidDel="009D40DE">
          <w:delText>całkowity odzysku wilgoci</w:delText>
        </w:r>
      </w:del>
      <w:ins w:id="49" w:author="Autor">
        <w:r w:rsidR="36F17E4A" w:rsidRPr="173443DF">
          <w:t>wilgotność powietrza nawiewanego</w:t>
        </w:r>
      </w:ins>
      <w:r w:rsidRPr="173443DF">
        <w:t xml:space="preserve">, </w:t>
      </w:r>
      <w:del w:id="50" w:author="Autor">
        <w:r w:rsidRPr="173443DF" w:rsidDel="00DC4E38">
          <w:delText>%</w:delText>
        </w:r>
        <w:r w:rsidRPr="173443DF" w:rsidDel="00267574">
          <w:delText>,</w:delText>
        </w:r>
      </w:del>
      <w:r w:rsidRPr="173443DF">
        <w:t xml:space="preserve"> </w:t>
      </w:r>
    </w:p>
    <w:p w14:paraId="270D5EEB" w14:textId="372FA797" w:rsidR="009D40DE" w:rsidRPr="00267574" w:rsidRDefault="009D40DE" w:rsidP="173443DF">
      <w:pPr>
        <w:jc w:val="both"/>
        <w:rPr>
          <w:vertAlign w:val="subscript"/>
        </w:rPr>
      </w:pPr>
      <w:del w:id="51" w:author="Autor">
        <w:r w:rsidRPr="00267574" w:rsidDel="009D40DE">
          <w:delText>η</w:delText>
        </w:r>
      </w:del>
      <w:r w:rsidRPr="00762543">
        <w:rPr>
          <w:rPrChange w:id="52" w:author="Autor">
            <w:rPr>
              <w:vertAlign w:val="subscript"/>
            </w:rPr>
          </w:rPrChange>
        </w:rPr>
        <w:t>x</w:t>
      </w:r>
      <w:del w:id="53" w:author="Autor">
        <w:r w:rsidRPr="00267574" w:rsidDel="009D40DE">
          <w:rPr>
            <w:vertAlign w:val="subscript"/>
          </w:rPr>
          <w:delText>,</w:delText>
        </w:r>
      </w:del>
      <w:r w:rsidRPr="00267574">
        <w:rPr>
          <w:vertAlign w:val="subscript"/>
        </w:rPr>
        <w:t xml:space="preserve">-15 </w:t>
      </w:r>
      <w:r w:rsidRPr="00267574">
        <w:t>– zmierzon</w:t>
      </w:r>
      <w:ins w:id="54" w:author="Autor">
        <w:r w:rsidR="00267574">
          <w:t>a</w:t>
        </w:r>
      </w:ins>
      <w:del w:id="55" w:author="Autor">
        <w:r w:rsidRPr="00267574" w:rsidDel="00267574">
          <w:delText>y</w:delText>
        </w:r>
      </w:del>
      <w:r w:rsidRPr="00267574">
        <w:t xml:space="preserve"> w warunkach ustabilizowanych, średni</w:t>
      </w:r>
      <w:ins w:id="56" w:author="Autor">
        <w:r w:rsidR="00267574">
          <w:t>a zmiana zawartości wilgoci w powietrzu nawiewanym względem zawartości wilgoci w powietrzu usuwanym,</w:t>
        </w:r>
      </w:ins>
      <w:del w:id="57" w:author="Autor">
        <w:r w:rsidRPr="00267574" w:rsidDel="00267574">
          <w:delText xml:space="preserve"> współczynnik</w:delText>
        </w:r>
        <w:r w:rsidRPr="00267574" w:rsidDel="009D40DE">
          <w:delText xml:space="preserve"> </w:delText>
        </w:r>
        <w:r w:rsidRPr="00267574" w:rsidDel="00267574">
          <w:delText>sprawności entalpicznej,</w:delText>
        </w:r>
      </w:del>
      <w:r w:rsidRPr="00267574">
        <w:t xml:space="preserve"> dla temperatury powietrza zewnętrznego θ</w:t>
      </w:r>
      <w:r w:rsidRPr="00267574">
        <w:rPr>
          <w:vertAlign w:val="subscript"/>
        </w:rPr>
        <w:t>21</w:t>
      </w:r>
      <w:r w:rsidRPr="00267574">
        <w:t>=-15</w:t>
      </w:r>
      <w:r w:rsidRPr="00267574">
        <w:rPr>
          <w:vertAlign w:val="superscript"/>
        </w:rPr>
        <w:t>o</w:t>
      </w:r>
      <w:r w:rsidRPr="00267574">
        <w:t>C oraz rH</w:t>
      </w:r>
      <w:r w:rsidRPr="00267574">
        <w:rPr>
          <w:vertAlign w:val="subscript"/>
        </w:rPr>
        <w:t>21</w:t>
      </w:r>
      <w:r w:rsidRPr="00267574">
        <w:t xml:space="preserve"> typowej dla parametrów powietrza zewnętrznego.</w:t>
      </w:r>
    </w:p>
    <w:p w14:paraId="46FF23CE" w14:textId="1DDE1FD2" w:rsidR="009D40DE" w:rsidRPr="00267574" w:rsidRDefault="009D40DE" w:rsidP="173443DF">
      <w:pPr>
        <w:jc w:val="both"/>
      </w:pPr>
      <w:del w:id="58" w:author="Autor">
        <w:r w:rsidRPr="00267574" w:rsidDel="009D40DE">
          <w:delText>η</w:delText>
        </w:r>
      </w:del>
      <w:r w:rsidRPr="00762543">
        <w:rPr>
          <w:rPrChange w:id="59" w:author="Autor">
            <w:rPr>
              <w:vertAlign w:val="subscript"/>
            </w:rPr>
          </w:rPrChange>
        </w:rPr>
        <w:t>x</w:t>
      </w:r>
      <w:del w:id="60" w:author="Autor">
        <w:r w:rsidRPr="00267574" w:rsidDel="009D40DE">
          <w:rPr>
            <w:vertAlign w:val="subscript"/>
          </w:rPr>
          <w:delText>,</w:delText>
        </w:r>
      </w:del>
      <w:r w:rsidRPr="00267574">
        <w:rPr>
          <w:vertAlign w:val="subscript"/>
        </w:rPr>
        <w:t xml:space="preserve">-7 </w:t>
      </w:r>
      <w:r w:rsidRPr="00267574">
        <w:t>– zmierzon</w:t>
      </w:r>
      <w:ins w:id="61" w:author="Autor">
        <w:r w:rsidR="00267574">
          <w:t>a</w:t>
        </w:r>
      </w:ins>
      <w:del w:id="62" w:author="Autor">
        <w:r w:rsidRPr="00267574" w:rsidDel="00267574">
          <w:delText>y</w:delText>
        </w:r>
      </w:del>
      <w:r w:rsidRPr="00267574">
        <w:t xml:space="preserve"> w warunkach ustabilizowanych, średni</w:t>
      </w:r>
      <w:ins w:id="63" w:author="Autor">
        <w:r w:rsidR="00267574">
          <w:t>a zmiana zawartości wilgoci w powietrzu nawiewanym względem zawartości wilgoci w powietrzu usuwanym,</w:t>
        </w:r>
      </w:ins>
      <w:r w:rsidRPr="00267574">
        <w:t xml:space="preserve"> </w:t>
      </w:r>
      <w:del w:id="64" w:author="Autor">
        <w:r w:rsidRPr="00267574" w:rsidDel="00267574">
          <w:delText xml:space="preserve">współczynnik sprawności entalpicznej, </w:delText>
        </w:r>
      </w:del>
      <w:r w:rsidRPr="00267574">
        <w:t xml:space="preserve">dla temperatury </w:t>
      </w:r>
      <w:ins w:id="65" w:author="Autor">
        <w:r w:rsidR="00267574">
          <w:t xml:space="preserve">powietrza </w:t>
        </w:r>
      </w:ins>
      <w:r w:rsidRPr="00267574">
        <w:t>zewnętrznego θ</w:t>
      </w:r>
      <w:r w:rsidRPr="00267574">
        <w:rPr>
          <w:vertAlign w:val="subscript"/>
        </w:rPr>
        <w:t>21</w:t>
      </w:r>
      <w:r w:rsidRPr="00267574">
        <w:t>=-7</w:t>
      </w:r>
      <w:r w:rsidRPr="00267574">
        <w:rPr>
          <w:vertAlign w:val="superscript"/>
        </w:rPr>
        <w:t>o</w:t>
      </w:r>
      <w:r w:rsidRPr="00267574">
        <w:t>C</w:t>
      </w:r>
      <w:del w:id="66" w:author="Autor">
        <w:r w:rsidRPr="00267574" w:rsidDel="00267574">
          <w:delText>, 15</w:delText>
        </w:r>
        <w:r w:rsidRPr="00267574" w:rsidDel="00267574">
          <w:rPr>
            <w:vertAlign w:val="superscript"/>
          </w:rPr>
          <w:delText>o</w:delText>
        </w:r>
        <w:r w:rsidRPr="00267574" w:rsidDel="00267574">
          <w:delText>C</w:delText>
        </w:r>
      </w:del>
      <w:r w:rsidRPr="00267574">
        <w:t xml:space="preserve"> oraz rH</w:t>
      </w:r>
      <w:r w:rsidRPr="00267574">
        <w:rPr>
          <w:vertAlign w:val="subscript"/>
        </w:rPr>
        <w:t>21</w:t>
      </w:r>
      <w:r w:rsidRPr="00267574">
        <w:t xml:space="preserve"> typowej dla parametrów powietrza zewnętrznego.</w:t>
      </w:r>
    </w:p>
    <w:p w14:paraId="450D65C9" w14:textId="507276C3" w:rsidR="009D40DE" w:rsidRPr="00BC4FDB" w:rsidRDefault="009D40DE" w:rsidP="173443DF">
      <w:pPr>
        <w:jc w:val="both"/>
        <w:rPr>
          <w:vertAlign w:val="subscript"/>
        </w:rPr>
      </w:pPr>
      <w:del w:id="67" w:author="Autor">
        <w:r w:rsidRPr="00267574" w:rsidDel="009D40DE">
          <w:delText>η</w:delText>
        </w:r>
      </w:del>
      <w:r w:rsidRPr="00762543">
        <w:rPr>
          <w:rPrChange w:id="68" w:author="Autor">
            <w:rPr>
              <w:vertAlign w:val="subscript"/>
            </w:rPr>
          </w:rPrChange>
        </w:rPr>
        <w:t>x</w:t>
      </w:r>
      <w:del w:id="69" w:author="Autor">
        <w:r w:rsidRPr="00267574" w:rsidDel="009D40DE">
          <w:rPr>
            <w:vertAlign w:val="subscript"/>
          </w:rPr>
          <w:delText>,</w:delText>
        </w:r>
      </w:del>
      <w:r w:rsidRPr="00267574">
        <w:rPr>
          <w:vertAlign w:val="subscript"/>
        </w:rPr>
        <w:t xml:space="preserve">7 </w:t>
      </w:r>
      <w:r w:rsidRPr="00267574">
        <w:t>– zmierzon</w:t>
      </w:r>
      <w:ins w:id="70" w:author="Autor">
        <w:r w:rsidR="00267574">
          <w:t>a</w:t>
        </w:r>
      </w:ins>
      <w:del w:id="71" w:author="Autor">
        <w:r w:rsidRPr="00267574" w:rsidDel="00267574">
          <w:delText>y</w:delText>
        </w:r>
      </w:del>
      <w:r w:rsidRPr="00267574">
        <w:t xml:space="preserve"> w warunkach ustabilizowanych, średni</w:t>
      </w:r>
      <w:ins w:id="72" w:author="Autor">
        <w:r w:rsidR="00267574">
          <w:t xml:space="preserve">a zmiana zawartości wilgoci w powietrzu nawiewanym względem zawartości wilgoci w powietrzu usuwanym, </w:t>
        </w:r>
      </w:ins>
      <w:del w:id="73" w:author="Autor">
        <w:r w:rsidRPr="00267574" w:rsidDel="00267574">
          <w:delText xml:space="preserve"> współczynnik sprawności entalpicznej, </w:delText>
        </w:r>
      </w:del>
      <w:r w:rsidRPr="00267574">
        <w:t>dla temperatury powietrza zewnętrznego θ</w:t>
      </w:r>
      <w:r w:rsidRPr="00267574">
        <w:rPr>
          <w:vertAlign w:val="subscript"/>
        </w:rPr>
        <w:t>21</w:t>
      </w:r>
      <w:r w:rsidRPr="00267574">
        <w:t>=7</w:t>
      </w:r>
      <w:r w:rsidRPr="00267574">
        <w:rPr>
          <w:vertAlign w:val="superscript"/>
        </w:rPr>
        <w:t>o</w:t>
      </w:r>
      <w:r w:rsidRPr="00267574">
        <w:t>C, oraz rH</w:t>
      </w:r>
      <w:r w:rsidRPr="00267574">
        <w:rPr>
          <w:vertAlign w:val="subscript"/>
        </w:rPr>
        <w:t>21</w:t>
      </w:r>
      <w:r w:rsidRPr="00267574">
        <w:t xml:space="preserve"> typowej dla pa</w:t>
      </w:r>
      <w:r w:rsidR="00615A5E" w:rsidRPr="00267574">
        <w:t>rametrów powietrza zewnętrznego.</w:t>
      </w:r>
    </w:p>
    <w:p w14:paraId="2E06A298" w14:textId="5E9C061D" w:rsidR="009D40DE" w:rsidRPr="00BC4FDB" w:rsidRDefault="009D40DE" w:rsidP="173443DF">
      <w:pPr>
        <w:jc w:val="both"/>
        <w:rPr>
          <w:del w:id="74" w:author="Autor"/>
        </w:rPr>
      </w:pPr>
      <w:del w:id="75" w:author="Autor">
        <w:r w:rsidRPr="173443DF" w:rsidDel="009D40DE">
          <w:delText>η</w:delText>
        </w:r>
        <w:r w:rsidRPr="173443DF" w:rsidDel="009D40DE">
          <w:rPr>
            <w:vertAlign w:val="subscript"/>
          </w:rPr>
          <w:delText xml:space="preserve">x,24 </w:delText>
        </w:r>
        <w:r w:rsidRPr="173443DF" w:rsidDel="009D40DE">
          <w:delText>– zmierzony w warunkach ustabilizowanych, średni współczynnik sprawności entalpicznej, dla temperatury powietrza zewnętrznego θ</w:delText>
        </w:r>
        <w:r w:rsidRPr="173443DF" w:rsidDel="009D40DE">
          <w:rPr>
            <w:vertAlign w:val="subscript"/>
          </w:rPr>
          <w:delText>21</w:delText>
        </w:r>
        <w:r w:rsidRPr="173443DF" w:rsidDel="009D40DE">
          <w:delText>=24</w:delText>
        </w:r>
        <w:r w:rsidRPr="173443DF" w:rsidDel="009D40DE">
          <w:rPr>
            <w:vertAlign w:val="superscript"/>
          </w:rPr>
          <w:delText>o</w:delText>
        </w:r>
        <w:r w:rsidRPr="173443DF" w:rsidDel="009D40DE">
          <w:delText>C, oraz rH</w:delText>
        </w:r>
        <w:r w:rsidRPr="173443DF" w:rsidDel="009D40DE">
          <w:rPr>
            <w:vertAlign w:val="subscript"/>
          </w:rPr>
          <w:delText>21</w:delText>
        </w:r>
        <w:r w:rsidRPr="173443DF" w:rsidDel="009D40DE">
          <w:delText xml:space="preserve"> typowej dla pa</w:delText>
        </w:r>
        <w:r w:rsidRPr="173443DF" w:rsidDel="00615A5E">
          <w:delText>rametrów powietrza zewnętrznego.</w:delText>
        </w:r>
      </w:del>
    </w:p>
    <w:p w14:paraId="4F985B23" w14:textId="390CD2EF" w:rsidR="009D40DE" w:rsidRPr="00BC4FDB" w:rsidRDefault="009D40DE" w:rsidP="173443DF">
      <w:pPr>
        <w:jc w:val="both"/>
        <w:rPr>
          <w:del w:id="76" w:author="Autor"/>
        </w:rPr>
      </w:pPr>
      <w:del w:id="77" w:author="Autor">
        <w:r w:rsidRPr="173443DF" w:rsidDel="009D40DE">
          <w:delText>η</w:delText>
        </w:r>
        <w:r w:rsidRPr="173443DF" w:rsidDel="009D40DE">
          <w:rPr>
            <w:vertAlign w:val="subscript"/>
          </w:rPr>
          <w:delText xml:space="preserve">x,28 </w:delText>
        </w:r>
        <w:r w:rsidRPr="173443DF" w:rsidDel="009D40DE">
          <w:delText>– zmierzony w warunkach ustabilizowanych, średni współczynnik sprawności entalpicznej, dla temperatury powietrza zewnętrznego θ</w:delText>
        </w:r>
        <w:r w:rsidRPr="173443DF" w:rsidDel="009D40DE">
          <w:rPr>
            <w:vertAlign w:val="subscript"/>
          </w:rPr>
          <w:delText>21</w:delText>
        </w:r>
        <w:r w:rsidRPr="173443DF" w:rsidDel="009D40DE">
          <w:delText>=28</w:delText>
        </w:r>
        <w:r w:rsidRPr="173443DF" w:rsidDel="009D40DE">
          <w:rPr>
            <w:vertAlign w:val="superscript"/>
          </w:rPr>
          <w:delText>o</w:delText>
        </w:r>
        <w:r w:rsidRPr="173443DF" w:rsidDel="009D40DE">
          <w:delText>C, oraz rH</w:delText>
        </w:r>
        <w:r w:rsidRPr="173443DF" w:rsidDel="009D40DE">
          <w:rPr>
            <w:vertAlign w:val="subscript"/>
          </w:rPr>
          <w:delText>21</w:delText>
        </w:r>
        <w:r w:rsidRPr="173443DF" w:rsidDel="009D40DE">
          <w:delText xml:space="preserve"> typowej dla pa</w:delText>
        </w:r>
        <w:r w:rsidRPr="173443DF" w:rsidDel="00615A5E">
          <w:delText>rametrów powietrza zewnętrznego.</w:delText>
        </w:r>
      </w:del>
    </w:p>
    <w:p w14:paraId="7C5DD1AF" w14:textId="77777777" w:rsidR="00FA7795" w:rsidRPr="00BC4FDB" w:rsidRDefault="00FA7795">
      <w:pPr>
        <w:rPr>
          <w:rFonts w:cstheme="minorHAnsi"/>
          <w:b/>
        </w:rPr>
      </w:pPr>
    </w:p>
    <w:p w14:paraId="72E7D6CA" w14:textId="0D8D6214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2366C17B" w14:textId="4327E9F6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47E0DDC4" w14:textId="7644B2B9" w:rsidR="006C1DB5" w:rsidRPr="00BC4FDB" w:rsidRDefault="006C1DB5" w:rsidP="006C1DB5">
      <w:pPr>
        <w:jc w:val="both"/>
        <w:rPr>
          <w:rFonts w:eastAsia="Times New Roman" w:cstheme="minorHAnsi"/>
          <w:b/>
        </w:rPr>
      </w:pPr>
      <w:r w:rsidRPr="00BC4FDB">
        <w:rPr>
          <w:rFonts w:eastAsia="Times New Roman" w:cstheme="minorHAnsi"/>
          <w:b/>
        </w:rPr>
        <w:lastRenderedPageBreak/>
        <w:t>Zużycie energii elektrycznej. Metoda obliczeń.</w:t>
      </w:r>
    </w:p>
    <w:p w14:paraId="18A878F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</w:p>
    <w:p w14:paraId="1235E152" w14:textId="68A8C77C" w:rsidR="006C1DB5" w:rsidRPr="00BC4FDB" w:rsidRDefault="006C1DB5" w:rsidP="20D191C6">
      <w:pPr>
        <w:jc w:val="both"/>
      </w:pPr>
      <w:r>
        <w:t xml:space="preserve">Obliczenia Wymagania konkursowego 7.6 Zużycie energii elektrycznej zostanie przeprowadzone w trybie serwisowym Program Praca Manual. Na podstawie wyników uzyskanych w ramach Wymagania Konkursowego 7.1 zostanie obliczony średni strumień powietrza wentylacyjnego dla Lekcji </w:t>
      </w:r>
      <w:r w:rsidR="5E463507">
        <w:t>L</w:t>
      </w:r>
      <w:r>
        <w:t xml:space="preserve">1 i Lekcji </w:t>
      </w:r>
      <w:r w:rsidR="7B459EA1">
        <w:t>L</w:t>
      </w:r>
      <w:r>
        <w:t xml:space="preserve">2. Jako nastawa do pomiaru zużycia energii elektrycznej zostanie przyjęta większa wartość strumienia powietrza wentylacyjnego </w:t>
      </w:r>
      <w:r w:rsidR="09E1151A" w:rsidRPr="23FE6942">
        <w:rPr>
          <w:highlight w:val="yellow"/>
        </w:rPr>
        <w:t>q</w:t>
      </w:r>
      <w:r w:rsidR="09E1151A" w:rsidRPr="23FE6942">
        <w:rPr>
          <w:highlight w:val="yellow"/>
          <w:vertAlign w:val="subscript"/>
        </w:rPr>
        <w:t>m22</w:t>
      </w:r>
      <w:r w:rsidR="09E1151A" w:rsidRPr="23FE6942">
        <w:rPr>
          <w:highlight w:val="yellow"/>
        </w:rPr>
        <w:t xml:space="preserve"> lub q</w:t>
      </w:r>
      <w:r w:rsidR="09E1151A" w:rsidRPr="23FE6942">
        <w:rPr>
          <w:highlight w:val="yellow"/>
          <w:vertAlign w:val="subscript"/>
        </w:rPr>
        <w:t>m11.</w:t>
      </w:r>
    </w:p>
    <w:p w14:paraId="1B0F7548" w14:textId="55AD556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Całkowite zużycie energii elektrycznej zostanie obliczona jako średnia ważona z </w:t>
      </w:r>
      <w:r w:rsidR="00E77671">
        <w:rPr>
          <w:rFonts w:cstheme="minorHAnsi"/>
        </w:rPr>
        <w:t>9</w:t>
      </w:r>
      <w:r w:rsidRPr="00BC4FDB">
        <w:rPr>
          <w:rFonts w:cstheme="minorHAnsi"/>
        </w:rPr>
        <w:t xml:space="preserve"> testów dla różnych warunków testowych zaprezentowanych w Tabeli 1. </w:t>
      </w:r>
    </w:p>
    <w:p w14:paraId="6700CD8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Tabela 1. Warunki testowe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3"/>
        <w:gridCol w:w="691"/>
        <w:gridCol w:w="690"/>
        <w:gridCol w:w="758"/>
        <w:gridCol w:w="690"/>
        <w:gridCol w:w="690"/>
        <w:gridCol w:w="690"/>
        <w:gridCol w:w="690"/>
        <w:gridCol w:w="690"/>
        <w:gridCol w:w="690"/>
      </w:tblGrid>
      <w:tr w:rsidR="005E69A3" w:rsidRPr="00BC4FDB" w14:paraId="51AFCDC2" w14:textId="347A137E" w:rsidTr="23FE6942">
        <w:tc>
          <w:tcPr>
            <w:tcW w:w="0" w:type="auto"/>
            <w:shd w:val="clear" w:color="auto" w:fill="D9D9D9" w:themeFill="background1" w:themeFillShade="D9"/>
          </w:tcPr>
          <w:p w14:paraId="24D8D8A2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DFB819D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837C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471B685" w14:textId="77777777" w:rsidR="0060301B" w:rsidRPr="00BC4FDB" w:rsidRDefault="0060301B" w:rsidP="23FE6942">
            <w:pPr>
              <w:jc w:val="center"/>
            </w:pPr>
            <w:r w:rsidRPr="23FE6942">
              <w:t xml:space="preserve">Test </w:t>
            </w:r>
            <w:r w:rsidRPr="23FE6942">
              <w:rPr>
                <w:highlight w:val="yellow"/>
              </w:rPr>
              <w:t>43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974009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248108C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B4CFA00" w14:textId="7AF4F26C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831369B" w14:textId="56C38DAB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2991444" w14:textId="595D3EC3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BF9ADD4" w14:textId="0097E654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9</w:t>
            </w:r>
          </w:p>
        </w:tc>
      </w:tr>
      <w:tr w:rsidR="005E69A3" w:rsidRPr="00BC4FDB" w14:paraId="619EF721" w14:textId="2AFFC1B6" w:rsidTr="23FE6942">
        <w:tc>
          <w:tcPr>
            <w:tcW w:w="0" w:type="auto"/>
            <w:shd w:val="clear" w:color="auto" w:fill="D9D9D9" w:themeFill="background1" w:themeFillShade="D9"/>
          </w:tcPr>
          <w:p w14:paraId="607571E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zewnętrznego</w:t>
            </w:r>
          </w:p>
          <w:p w14:paraId="149F9060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4872641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-15</w:t>
            </w:r>
          </w:p>
        </w:tc>
        <w:tc>
          <w:tcPr>
            <w:tcW w:w="0" w:type="auto"/>
            <w:vAlign w:val="center"/>
          </w:tcPr>
          <w:p w14:paraId="6777203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-5</w:t>
            </w:r>
          </w:p>
        </w:tc>
        <w:tc>
          <w:tcPr>
            <w:tcW w:w="0" w:type="auto"/>
            <w:vAlign w:val="center"/>
          </w:tcPr>
          <w:p w14:paraId="601CF2D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7</w:t>
            </w:r>
          </w:p>
        </w:tc>
        <w:tc>
          <w:tcPr>
            <w:tcW w:w="0" w:type="auto"/>
            <w:vAlign w:val="center"/>
          </w:tcPr>
          <w:p w14:paraId="519C2546" w14:textId="5C093A00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E4ED71A" w14:textId="6641784F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1C540A1" w14:textId="71532501" w:rsidR="0060301B" w:rsidRPr="00BC4FDB" w:rsidRDefault="0060301B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</w:t>
            </w:r>
            <w:r w:rsidR="005E69A3" w:rsidRPr="00BC4FDB">
              <w:rPr>
                <w:rFonts w:cstheme="minorHAnsi"/>
              </w:rPr>
              <w:t>5</w:t>
            </w:r>
          </w:p>
        </w:tc>
        <w:tc>
          <w:tcPr>
            <w:tcW w:w="0" w:type="auto"/>
            <w:vAlign w:val="center"/>
          </w:tcPr>
          <w:p w14:paraId="4216F16A" w14:textId="558BDC72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-7</w:t>
            </w:r>
          </w:p>
        </w:tc>
        <w:tc>
          <w:tcPr>
            <w:tcW w:w="0" w:type="auto"/>
            <w:vAlign w:val="center"/>
          </w:tcPr>
          <w:p w14:paraId="075B82E6" w14:textId="59B7D67A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4CD49F1" w14:textId="037451EC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277CA68A" w14:textId="7D7FB924" w:rsidTr="23FE6942">
        <w:tc>
          <w:tcPr>
            <w:tcW w:w="0" w:type="auto"/>
            <w:shd w:val="clear" w:color="auto" w:fill="D9D9D9" w:themeFill="background1" w:themeFillShade="D9"/>
          </w:tcPr>
          <w:p w14:paraId="2A7BA26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usuwanego</w:t>
            </w:r>
          </w:p>
          <w:p w14:paraId="64121518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 xml:space="preserve">] </w:t>
            </w:r>
          </w:p>
        </w:tc>
        <w:tc>
          <w:tcPr>
            <w:tcW w:w="0" w:type="auto"/>
            <w:vAlign w:val="center"/>
          </w:tcPr>
          <w:p w14:paraId="24C02518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A5BC85B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2E22459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3D3A4E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196A8BAA" w14:textId="4851D89A" w:rsidR="0060301B" w:rsidRPr="00BC4FDB" w:rsidRDefault="0060301B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</w:t>
            </w:r>
            <w:r w:rsidR="005E69A3" w:rsidRPr="00BC4FDB">
              <w:rPr>
                <w:rFonts w:cstheme="minorHAnsi"/>
              </w:rPr>
              <w:t>1</w:t>
            </w:r>
          </w:p>
        </w:tc>
        <w:tc>
          <w:tcPr>
            <w:tcW w:w="0" w:type="auto"/>
            <w:vAlign w:val="center"/>
          </w:tcPr>
          <w:p w14:paraId="1A084B94" w14:textId="5FA729D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59886257" w14:textId="229D869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4CF311C5" w14:textId="6A52E49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D57C657" w14:textId="04E6107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59FDB490" w14:textId="77777777" w:rsidTr="23FE6942">
        <w:tc>
          <w:tcPr>
            <w:tcW w:w="0" w:type="auto"/>
            <w:shd w:val="clear" w:color="auto" w:fill="D9D9D9" w:themeFill="background1" w:themeFillShade="D9"/>
          </w:tcPr>
          <w:p w14:paraId="5BAB721E" w14:textId="77777777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nawiewanego</w:t>
            </w:r>
          </w:p>
          <w:p w14:paraId="37E6CE05" w14:textId="1335AD0A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2C7A7101" w14:textId="2EB4B919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04E0F5F" w14:textId="639A990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DB0B1CF" w14:textId="16A8934E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EA24D9A" w14:textId="4B02B73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33881371" w14:textId="120EE5D8" w:rsidR="005E69A3" w:rsidRPr="00BC4FDB" w:rsidRDefault="005E69A3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065EB1B1" w14:textId="3966E35D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9D38C65" w14:textId="4F6BE173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43BDE844" w14:textId="4D373B1A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16</w:t>
            </w:r>
          </w:p>
        </w:tc>
        <w:tc>
          <w:tcPr>
            <w:tcW w:w="0" w:type="auto"/>
            <w:vAlign w:val="center"/>
          </w:tcPr>
          <w:p w14:paraId="67844FFE" w14:textId="5AB25E53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16</w:t>
            </w:r>
          </w:p>
        </w:tc>
      </w:tr>
    </w:tbl>
    <w:p w14:paraId="740DD54B" w14:textId="1BC648CF" w:rsidR="006C1DB5" w:rsidRPr="00BC4FDB" w:rsidRDefault="005E69A3" w:rsidP="005E69A3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* - brak regulacji temperatury powietrza nawiewanego, załączone wyłącznie systemy przeciwzamrożeniowe. </w:t>
      </w:r>
    </w:p>
    <w:p w14:paraId="51BCA44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Całkowite zużycie energii elektrycznej należy obliczyć ze wzoru (1):</w:t>
      </w:r>
    </w:p>
    <w:p w14:paraId="4CF7A970" w14:textId="77777777" w:rsidR="006C1DB5" w:rsidRPr="00BC4FDB" w:rsidRDefault="006C1DB5" w:rsidP="006C1DB5">
      <w:pPr>
        <w:rPr>
          <w:rFonts w:eastAsia="Times New Roman" w:cstheme="minorHAnsi"/>
        </w:rPr>
      </w:pPr>
    </w:p>
    <w:p w14:paraId="542BFF82" w14:textId="1FEC8B56" w:rsidR="006C1DB5" w:rsidRPr="00200DDB" w:rsidRDefault="00762543" w:rsidP="006C1DB5">
      <w:pPr>
        <w:rPr>
          <w:rFonts w:eastAsia="Times New Roman" w:cstheme="minorHAnsi"/>
          <w:lang w:val="en-GB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  <w:lang w:val="en-GB"/>
          </w:rPr>
          <m:t>=0,15∙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</m:t>
            </m:r>
          </m:sub>
        </m:sSub>
        <m:r>
          <w:rPr>
            <w:rFonts w:ascii="Cambria Math" w:hAnsi="Cambria Math" w:cstheme="minorHAnsi"/>
            <w:lang w:val="en-GB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15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0,15∙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28,24,16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0,2∙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28,28,16</m:t>
            </m:r>
          </m:sub>
        </m:sSub>
      </m:oMath>
      <w:r w:rsidR="006C1DB5" w:rsidRPr="00200DDB">
        <w:rPr>
          <w:rFonts w:eastAsia="Times New Roman" w:cstheme="minorHAnsi"/>
          <w:lang w:val="en-GB"/>
        </w:rPr>
        <w:t>, Wh (1)</w:t>
      </w:r>
    </w:p>
    <w:p w14:paraId="36F6058E" w14:textId="77777777" w:rsidR="006C1DB5" w:rsidRPr="00200DDB" w:rsidRDefault="006C1DB5" w:rsidP="006C1DB5">
      <w:pPr>
        <w:jc w:val="both"/>
        <w:rPr>
          <w:rFonts w:cstheme="minorHAnsi"/>
          <w:lang w:val="en-GB"/>
        </w:rPr>
      </w:pPr>
    </w:p>
    <w:p w14:paraId="173FDE9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084A538B" w14:textId="77777777" w:rsidR="006C1DB5" w:rsidRPr="00BC4FDB" w:rsidRDefault="006C1DB5" w:rsidP="006C1DB5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tot</w:t>
      </w:r>
      <w:proofErr w:type="spellEnd"/>
      <w:r w:rsidRPr="00BC4FDB">
        <w:rPr>
          <w:rFonts w:cstheme="minorHAnsi"/>
        </w:rPr>
        <w:t xml:space="preserve"> – całkowite zużycie energii elektrycznej,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 xml:space="preserve">, </w:t>
      </w:r>
    </w:p>
    <w:p w14:paraId="2673C06F" w14:textId="1FFBED16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-15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,-15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="005E69A3"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1AA19FF" w14:textId="32CE9944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</w:t>
      </w:r>
      <w:r w:rsidR="00BC4FDB"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</w:rPr>
        <w:t>=-</w:t>
      </w:r>
      <w:r w:rsidR="005E69A3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5B423E7" w14:textId="3ADA82FF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5AD22DB5" w14:textId="6BE03A7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24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</w:rPr>
        <w:t>=</w:t>
      </w:r>
      <w:r w:rsidR="00BC4FDB" w:rsidRPr="00BC4FDB">
        <w:rPr>
          <w:rFonts w:cstheme="minorHAnsi"/>
        </w:rPr>
        <w:t>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C305BF5" w14:textId="142ED7AC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28</w:t>
      </w:r>
      <w:r w:rsidRPr="00BC4FDB">
        <w:rPr>
          <w:rFonts w:cstheme="minorHAnsi"/>
        </w:rPr>
        <w:t xml:space="preserve"> – zmierzone, zużycie energii elektrycznej w ustalonym czasie, dla temperatury powietrza zewnętrznego</w:t>
      </w:r>
      <w:r w:rsidR="00BC4FDB" w:rsidRPr="00BC4FDB">
        <w:rPr>
          <w:rFonts w:cstheme="minorHAnsi"/>
        </w:rPr>
        <w:t xml:space="preserve"> </w:t>
      </w:r>
      <w:r w:rsidRPr="00BC4FDB">
        <w:rPr>
          <w:rFonts w:cstheme="minorHAnsi"/>
        </w:rPr>
        <w:t>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,28</w:t>
      </w:r>
      <w:r w:rsidR="00BC4FDB" w:rsidRPr="00BC4FDB">
        <w:rPr>
          <w:rFonts w:cstheme="minorHAnsi"/>
        </w:rPr>
        <w:t>=28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859BA36" w14:textId="219F40FD" w:rsidR="00BC4FDB" w:rsidRPr="00BC4FDB" w:rsidRDefault="10685EB3" w:rsidP="3BEE4A74">
      <w:pPr>
        <w:jc w:val="both"/>
      </w:pPr>
      <w:r w:rsidRPr="3BEE4A74">
        <w:lastRenderedPageBreak/>
        <w:t>P</w:t>
      </w:r>
      <w:r w:rsidRPr="3BEE4A74">
        <w:rPr>
          <w:vertAlign w:val="subscript"/>
        </w:rPr>
        <w:t>-15,18,21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21,-15,18,21</w:t>
      </w:r>
      <w:r w:rsidRPr="3BEE4A74">
        <w:t>=-15</w:t>
      </w:r>
      <w:r w:rsidRPr="3BEE4A74">
        <w:rPr>
          <w:vertAlign w:val="superscript"/>
        </w:rPr>
        <w:t>o</w:t>
      </w:r>
      <w:r w:rsidRPr="3BEE4A74">
        <w:t>C, temperatury powietrza usuwanego θ</w:t>
      </w:r>
      <w:r w:rsidRPr="3BEE4A74">
        <w:rPr>
          <w:vertAlign w:val="subscript"/>
        </w:rPr>
        <w:t>11,-15,18,21</w:t>
      </w:r>
      <w:r w:rsidRPr="3BEE4A74">
        <w:t>=18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22,-15,18,21</w:t>
      </w:r>
      <w:r w:rsidRPr="3BEE4A74">
        <w:t>= 21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1FC4BEFE" w14:textId="3BE6BCAC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-7,18,21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21,-7,18,21</w:t>
      </w:r>
      <w:r w:rsidRPr="3BEE4A74">
        <w:t>=-7</w:t>
      </w:r>
      <w:r w:rsidRPr="3BEE4A74">
        <w:rPr>
          <w:vertAlign w:val="superscript"/>
        </w:rPr>
        <w:t>o</w:t>
      </w:r>
      <w:r w:rsidRPr="3BEE4A74">
        <w:t>C,</w:t>
      </w:r>
      <w:r w:rsidR="18F0FBBB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11,-7,18,21</w:t>
      </w:r>
      <w:r w:rsidRPr="3BEE4A74">
        <w:t>=18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22,-7,18,21</w:t>
      </w:r>
      <w:r w:rsidRPr="3BEE4A74">
        <w:t>= 21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59DFD068" w14:textId="799DE311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28,24,16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21,28,24,16</w:t>
      </w:r>
      <w:r w:rsidRPr="3BEE4A74">
        <w:t>=28</w:t>
      </w:r>
      <w:r w:rsidRPr="3BEE4A74">
        <w:rPr>
          <w:vertAlign w:val="superscript"/>
        </w:rPr>
        <w:t>o</w:t>
      </w:r>
      <w:r w:rsidRPr="3BEE4A74">
        <w:t>C,</w:t>
      </w:r>
      <w:r w:rsidR="4EF5B9C6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11,28,24,16</w:t>
      </w:r>
      <w:r w:rsidRPr="3BEE4A74">
        <w:t xml:space="preserve"> =24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22,28,24,16</w:t>
      </w:r>
      <w:r w:rsidRPr="3BEE4A74">
        <w:t xml:space="preserve"> = 16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3DBE6F46" w14:textId="6A0D98EF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28,28,16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21,28,28,16</w:t>
      </w:r>
      <w:r w:rsidRPr="3BEE4A74">
        <w:t>=28</w:t>
      </w:r>
      <w:r w:rsidRPr="3BEE4A74">
        <w:rPr>
          <w:vertAlign w:val="superscript"/>
        </w:rPr>
        <w:t>o</w:t>
      </w:r>
      <w:r w:rsidRPr="3BEE4A74">
        <w:t>C,</w:t>
      </w:r>
      <w:r w:rsidR="494A0D23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11,28,28,16</w:t>
      </w:r>
      <w:r w:rsidRPr="3BEE4A74">
        <w:t xml:space="preserve"> =28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22,28,28,16</w:t>
      </w:r>
      <w:r w:rsidRPr="3BEE4A74">
        <w:t xml:space="preserve"> = 16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6BB7C212" w14:textId="63A938E7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411F19F0" w14:textId="039D2E2B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7599312F" w14:textId="5BAD0B50" w:rsidR="00726DD8" w:rsidRPr="00BC4FDB" w:rsidRDefault="00726DD8" w:rsidP="00726DD8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Hałas. Metoda obliczeń.</w:t>
      </w:r>
    </w:p>
    <w:p w14:paraId="421D9C24" w14:textId="77777777" w:rsidR="00726DD8" w:rsidRPr="00BC4FDB" w:rsidRDefault="00726DD8" w:rsidP="00726DD8">
      <w:pPr>
        <w:jc w:val="both"/>
        <w:rPr>
          <w:rFonts w:cstheme="minorHAnsi"/>
        </w:rPr>
      </w:pPr>
    </w:p>
    <w:p w14:paraId="07E58EB0" w14:textId="14A6126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Pomiar całkowitego poziomu dźwięku przeprowadzony zostanie w trybie Program Praca Manual. Na podstawie wyników z Wymagania Konkursowego 7.1. zostanie obliczony średni strumień powietrza wentylacyjnego dla Lekcji 1 i Lekcji 2. Jako nastawa do pomiaru całkowitego poziomu dźwięku zostanie przyjęta większa wartość strumienia powietrza wentylacyjnego. </w:t>
      </w:r>
    </w:p>
    <w:p w14:paraId="0C9FB841" w14:textId="77777777" w:rsidR="00726DD8" w:rsidRPr="00BC4FDB" w:rsidRDefault="00726DD8" w:rsidP="00726DD8">
      <w:pPr>
        <w:jc w:val="both"/>
        <w:rPr>
          <w:rFonts w:cstheme="minorHAnsi"/>
        </w:rPr>
      </w:pPr>
    </w:p>
    <w:p w14:paraId="666C3F92" w14:textId="78E915BC" w:rsidR="00726DD8" w:rsidRPr="00BC4FDB" w:rsidRDefault="00726DD8" w:rsidP="20D191C6">
      <w:pPr>
        <w:jc w:val="both"/>
      </w:pPr>
      <w:r w:rsidRPr="20D191C6">
        <w:t>Całkowity poziom dźwięku w Sali lekcyjnej zostanie obliczon</w:t>
      </w:r>
      <w:r w:rsidR="5863D0C5" w:rsidRPr="20D191C6">
        <w:t>y</w:t>
      </w:r>
      <w:r w:rsidRPr="20D191C6">
        <w:t xml:space="preserve"> jako suma średnich cząstkowych poziomów dźwięku zmierzony w 6 punktach pomiarowych w Sali lekcyjnej oraz dla temperatury powietrza podawanego na czerpnię powietrza θ</w:t>
      </w:r>
      <w:r w:rsidRPr="20D191C6">
        <w:rPr>
          <w:vertAlign w:val="subscript"/>
        </w:rPr>
        <w:t>21=</w:t>
      </w:r>
      <w:r w:rsidR="00B943FA" w:rsidRPr="20D191C6">
        <w:t>28</w:t>
      </w:r>
      <w:r w:rsidRPr="20D191C6">
        <w:rPr>
          <w:vertAlign w:val="superscript"/>
        </w:rPr>
        <w:t>o</w:t>
      </w:r>
      <w:r w:rsidRPr="20D191C6">
        <w:t xml:space="preserve">C. </w:t>
      </w:r>
    </w:p>
    <w:p w14:paraId="61CFB973" w14:textId="77777777" w:rsidR="00726DD8" w:rsidRPr="00BC4FDB" w:rsidRDefault="00726DD8" w:rsidP="00726DD8">
      <w:pPr>
        <w:jc w:val="both"/>
        <w:rPr>
          <w:rFonts w:cstheme="minorHAnsi"/>
        </w:rPr>
      </w:pPr>
    </w:p>
    <w:p w14:paraId="790A62D1" w14:textId="5CB5367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Całkowity poziom dźwięku w Sali lekcyjnej zostanie obliczony na podstawie wzoru </w:t>
      </w:r>
      <w:r w:rsidR="00BC4FDB" w:rsidRPr="00BC4FDB">
        <w:rPr>
          <w:rFonts w:eastAsia="Times New Roman" w:cstheme="minorHAnsi"/>
        </w:rPr>
        <w:t>1</w:t>
      </w:r>
      <w:r w:rsidRPr="00BC4FDB">
        <w:rPr>
          <w:rFonts w:eastAsia="Times New Roman" w:cstheme="minorHAnsi"/>
        </w:rPr>
        <w:t>:</w:t>
      </w:r>
    </w:p>
    <w:p w14:paraId="1E7DD74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CB963B0" w14:textId="77777777" w:rsidR="00726DD8" w:rsidRPr="00BC4FDB" w:rsidRDefault="00762543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LA</m:t>
            </m:r>
          </m:e>
          <m:sub>
            <m:r>
              <w:rPr>
                <w:rFonts w:ascii="Cambria Math" w:hAnsi="Cambria Math" w:cstheme="minorHAnsi"/>
              </w:rPr>
              <m:t>eq</m:t>
            </m:r>
          </m:sub>
        </m:sSub>
        <m:r>
          <w:rPr>
            <w:rFonts w:ascii="Cambria Math" w:hAnsi="Cambria Math" w:cstheme="minorHAnsi"/>
          </w:rPr>
          <m:t>=10∙lg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</w:rPr>
                  <m:t>6</m:t>
                </m:r>
              </m:den>
            </m:f>
            <m:r>
              <w:rPr>
                <w:rFonts w:ascii="Cambria Math" w:hAnsi="Cambria Math" w:cstheme="minorHAnsi"/>
              </w:rPr>
              <m:t>∙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6</m:t>
                </m:r>
              </m:sup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0,1∙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 xml:space="preserve">AE,n </m:t>
                        </m:r>
                      </m:sub>
                    </m:sSub>
                  </m:sup>
                </m:sSup>
              </m:e>
            </m:nary>
          </m:e>
        </m:d>
      </m:oMath>
      <w:r w:rsidR="00726DD8" w:rsidRPr="00BC4FDB">
        <w:rPr>
          <w:rFonts w:cstheme="minorHAnsi"/>
        </w:rPr>
        <w:t xml:space="preserve"> (1)</w:t>
      </w:r>
    </w:p>
    <w:p w14:paraId="4F32320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3B6F1C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2C65CC43" w14:textId="182DF9FF" w:rsidR="00726DD8" w:rsidRPr="00BC4FDB" w:rsidRDefault="2E966EE3" w:rsidP="3BEE4A74">
      <w:pPr>
        <w:jc w:val="both"/>
      </w:pPr>
      <w:r w:rsidRPr="3BEE4A74">
        <w:t>n - punkt pomiarowy, n=1…6,</w:t>
      </w:r>
    </w:p>
    <w:p w14:paraId="5859FAE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LA</w:t>
      </w:r>
      <w:r w:rsidRPr="00BC4FDB">
        <w:rPr>
          <w:rFonts w:cstheme="minorHAnsi"/>
          <w:vertAlign w:val="subscript"/>
        </w:rPr>
        <w:t>eq</w:t>
      </w:r>
      <w:proofErr w:type="spellEnd"/>
      <w:r w:rsidRPr="00BC4FDB">
        <w:rPr>
          <w:rFonts w:cstheme="minorHAnsi"/>
        </w:rPr>
        <w:t xml:space="preserve"> – całkowity poziom dźwięku </w:t>
      </w:r>
      <w:proofErr w:type="spellStart"/>
      <w:r w:rsidRPr="00BC4FDB">
        <w:rPr>
          <w:rFonts w:cstheme="minorHAnsi"/>
        </w:rPr>
        <w:t>LAeq</w:t>
      </w:r>
      <w:proofErr w:type="spellEnd"/>
      <w:r w:rsidRPr="00BC4FDB">
        <w:rPr>
          <w:rFonts w:cstheme="minorHAnsi"/>
        </w:rPr>
        <w:t xml:space="preserve"> w Sali lekcyjnej,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,</w:t>
      </w:r>
    </w:p>
    <w:p w14:paraId="0EFC7F70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</w:t>
      </w:r>
      <w:r w:rsidRPr="00BC4FDB">
        <w:rPr>
          <w:rFonts w:cstheme="minorHAnsi"/>
          <w:vertAlign w:val="subscript"/>
        </w:rPr>
        <w:t>AE,n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 xml:space="preserve">– średni poziom dźwięku, z poszczególnych punktów pomiarowych P1-P6 w Sali lekcyjnej,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.</w:t>
      </w:r>
    </w:p>
    <w:p w14:paraId="170452F3" w14:textId="7E771BD0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07B1B2A6" w14:textId="77777777" w:rsidR="00726DD8" w:rsidRPr="00BC4FDB" w:rsidRDefault="00726DD8" w:rsidP="00726DD8">
      <w:pPr>
        <w:jc w:val="both"/>
        <w:rPr>
          <w:rFonts w:cstheme="minorHAnsi"/>
        </w:rPr>
      </w:pPr>
    </w:p>
    <w:p w14:paraId="333170F1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90CFA11" w14:textId="1897DAB3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Ryzyko przeciągu. Metoda obliczeń.</w:t>
      </w:r>
    </w:p>
    <w:p w14:paraId="61E23517" w14:textId="77777777" w:rsidR="00726DD8" w:rsidRPr="00BC4FDB" w:rsidRDefault="00726DD8" w:rsidP="00726DD8">
      <w:pPr>
        <w:jc w:val="both"/>
        <w:rPr>
          <w:rFonts w:cstheme="minorHAnsi"/>
        </w:rPr>
      </w:pPr>
    </w:p>
    <w:p w14:paraId="3E1BA82B" w14:textId="20B47B1B" w:rsidR="00726DD8" w:rsidRPr="00BC4FDB" w:rsidRDefault="00726DD8" w:rsidP="20D191C6">
      <w:pPr>
        <w:jc w:val="both"/>
      </w:pPr>
      <w:r w:rsidRPr="20D191C6">
        <w:t xml:space="preserve">Pomiar całkowitego wskaźnika ryzyka przeciągu w Sali lekcyjnej zostanie przeprowadzony przy ustawieniu Systemu automatyki A w tryb serwisowy Program Praca Manual. Na podstawie wyników z Wymagania Konkursowego 7.1. zostanie obliczony średni strumień powietrza wentylacyjnego dla Lekcji </w:t>
      </w:r>
      <w:r w:rsidR="50ABE3E7" w:rsidRPr="20D191C6">
        <w:t>L</w:t>
      </w:r>
      <w:r w:rsidRPr="20D191C6">
        <w:t>1: V</w:t>
      </w:r>
      <w:r w:rsidRPr="20D191C6">
        <w:rPr>
          <w:vertAlign w:val="subscript"/>
        </w:rPr>
        <w:t>L1</w:t>
      </w:r>
      <w:r w:rsidRPr="20D191C6">
        <w:t xml:space="preserve"> i Lekcji </w:t>
      </w:r>
      <w:r w:rsidR="10A21F93" w:rsidRPr="20D191C6">
        <w:t>L</w:t>
      </w:r>
      <w:r w:rsidRPr="20D191C6">
        <w:t>2: V</w:t>
      </w:r>
      <w:r w:rsidRPr="20D191C6">
        <w:rPr>
          <w:vertAlign w:val="subscript"/>
        </w:rPr>
        <w:t>L2</w:t>
      </w:r>
      <w:r w:rsidRPr="20D191C6">
        <w:t xml:space="preserve">, dla których zostanie przeprowadzony pomiar w 9 punktach pomiarowych P1-P6 i M1-M3 oraz na 3 wysokościach: 0,1m; 0,6m i 1,1m. </w:t>
      </w:r>
    </w:p>
    <w:p w14:paraId="460F5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Parametry prowadzenia pomiarów: </w:t>
      </w:r>
    </w:p>
    <w:p w14:paraId="56073BC5" w14:textId="4839A00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- temperatura powi</w:t>
      </w:r>
      <w:r w:rsidR="007D0B39">
        <w:rPr>
          <w:rFonts w:cstheme="minorHAnsi"/>
        </w:rPr>
        <w:t>etrza podawanego na czerpnię: 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</w:p>
    <w:p w14:paraId="6E8CD692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- temperatura powietrza usuwanego z pomieszczenia: 23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C.</w:t>
      </w:r>
    </w:p>
    <w:p w14:paraId="2C108F5C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Całkowity wskaźnik ryzyka przeciągu rozumiany jako wartość minimalna wskaźników ryzyka przeciągu uzyskanych z pomiarów Lekcja 1 oraz Lekcja 2 obliczony na podstawie wzoru 1:</w:t>
      </w:r>
    </w:p>
    <w:p w14:paraId="12587AB1" w14:textId="77777777" w:rsidR="00726DD8" w:rsidRPr="00BC4FDB" w:rsidRDefault="00762543" w:rsidP="00726DD8">
      <w:pPr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min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MIN(DR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  <m:r>
          <w:rPr>
            <w:rFonts w:ascii="Cambria Math" w:hAnsi="Cambria Math" w:cstheme="minorHAnsi"/>
          </w:rPr>
          <m:t>), %</m:t>
        </m:r>
      </m:oMath>
      <w:r w:rsidR="00726DD8" w:rsidRPr="00BC4FDB">
        <w:rPr>
          <w:rFonts w:eastAsiaTheme="minorEastAsia" w:cstheme="minorHAnsi"/>
        </w:rPr>
        <w:t xml:space="preserve"> (1)</w:t>
      </w:r>
    </w:p>
    <w:p w14:paraId="6767899A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eastAsiaTheme="minorEastAsia" w:cstheme="minorHAnsi"/>
        </w:rPr>
        <w:t>gdzie:</w:t>
      </w:r>
    </w:p>
    <w:p w14:paraId="0A16C6B8" w14:textId="0ADC02EB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min</w:t>
      </w:r>
      <w:proofErr w:type="spellEnd"/>
      <w:r w:rsidRPr="00BC4FDB">
        <w:rPr>
          <w:rFonts w:cstheme="minorHAnsi"/>
        </w:rPr>
        <w:t xml:space="preserve"> – całkowity wskaźnik </w:t>
      </w:r>
      <w:r w:rsidR="00FF4472">
        <w:rPr>
          <w:rFonts w:cstheme="minorHAnsi"/>
        </w:rPr>
        <w:t>odsetka osób niezadowolonych z przeciągu</w:t>
      </w:r>
      <w:r w:rsidRPr="00BC4FDB">
        <w:rPr>
          <w:rFonts w:cstheme="minorHAnsi"/>
        </w:rPr>
        <w:t>,</w:t>
      </w:r>
    </w:p>
    <w:p w14:paraId="26D2384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</w:t>
      </w:r>
      <w:r w:rsidRPr="00BC4FDB">
        <w:rPr>
          <w:rFonts w:cstheme="minorHAnsi"/>
        </w:rPr>
        <w:t xml:space="preserve"> – średni wskaźnik ryzyka przeciągu dla Lekcji 1,</w:t>
      </w:r>
    </w:p>
    <w:p w14:paraId="69C6589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</w:t>
      </w:r>
      <w:r w:rsidRPr="00BC4FDB">
        <w:rPr>
          <w:rFonts w:cstheme="minorHAnsi"/>
        </w:rPr>
        <w:t xml:space="preserve"> – średni wskaźnik ryzyka przeciągu dla Lekcji 2.</w:t>
      </w:r>
    </w:p>
    <w:p w14:paraId="7942177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wskaźnik ryzyka przeciągu dla Lekcji 1 obliczony na podstawie wzoru 2:</w:t>
      </w:r>
    </w:p>
    <w:p w14:paraId="778AEBF2" w14:textId="77777777" w:rsidR="00726DD8" w:rsidRPr="00BC4FDB" w:rsidRDefault="00762543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L1.P6+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L1.M3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(2)</w:t>
      </w:r>
    </w:p>
    <w:p w14:paraId="278A9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L1.P1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 xml:space="preserve">L1.P6.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3,</w:t>
      </w:r>
    </w:p>
    <w:p w14:paraId="0B4D56E9" w14:textId="77777777" w:rsidR="00726DD8" w:rsidRPr="00BC4FDB" w:rsidRDefault="00726DD8" w:rsidP="00726DD8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L1.M1.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>L1.M3</w:t>
      </w:r>
      <w:r w:rsidRPr="00BC4FDB">
        <w:rPr>
          <w:rFonts w:cstheme="minorHAnsi"/>
        </w:rPr>
        <w:t xml:space="preserve"> - obliczony wskaźnik ryzyka przeciągu w danym punkcie pomiarowym M1-M3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wzory 4,</w:t>
      </w:r>
    </w:p>
    <w:p w14:paraId="310BD634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(3)</w:t>
      </w:r>
    </w:p>
    <w:p w14:paraId="2E254D2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80D96D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6C61002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605106D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L1.Pn.MAX – </w:t>
      </w:r>
      <w:r w:rsidRPr="00BC4FDB">
        <w:rPr>
          <w:rFonts w:cstheme="minorHAnsi"/>
        </w:rPr>
        <w:t xml:space="preserve">maksymalna wartość ryzyka przeciągu w punkcie pomiarowym P1-P6 na podstawie zmierzonych wartość na wysokości 0,1m; 0,6m; 1,1m obliczona na podstawie wzoru 5. </w:t>
      </w:r>
    </w:p>
    <w:p w14:paraId="1F80DC19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L1.Mn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L1.Mm.MAX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(4)</w:t>
      </w:r>
    </w:p>
    <w:p w14:paraId="2D886B12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5807006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m=1…3, </w:t>
      </w:r>
    </w:p>
    <w:p w14:paraId="0B5671E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Pr="00BC4FDB">
        <w:rPr>
          <w:rFonts w:cstheme="minorHAnsi"/>
          <w:vertAlign w:val="subscript"/>
        </w:rPr>
        <w:t xml:space="preserve">L1.Mm.MAX – </w:t>
      </w:r>
      <w:r w:rsidRPr="00BC4FDB">
        <w:rPr>
          <w:rFonts w:cstheme="minorHAnsi"/>
        </w:rPr>
        <w:t>maksymalna wartość ryzyka przeciągu w punkcie pomiarowym M1-M3, na podstawie zmierzonych wartość na wysokości 0,1m; 0,6m; 1,1m obliczona na podstawie wzoru 6.</w:t>
      </w:r>
    </w:p>
    <w:p w14:paraId="0E5C1E42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L1.Pn.1.1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726DD8" w:rsidRPr="00BC4FDB">
        <w:rPr>
          <w:rFonts w:eastAsiaTheme="minorEastAsia" w:cstheme="minorHAnsi"/>
        </w:rPr>
        <w:t xml:space="preserve"> (5), [%]</w:t>
      </w:r>
    </w:p>
    <w:p w14:paraId="7F0189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8F428C4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9CCCE1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L1.Pn.0.1 </w:t>
      </w:r>
      <w:r w:rsidRPr="00BC4FDB">
        <w:rPr>
          <w:rFonts w:cstheme="minorHAnsi"/>
        </w:rPr>
        <w:t xml:space="preserve">– średnie ryzyko przeciągu dla Lekcji 1 w danym punkcie pomiarowym n, na wysokości 0,1 m, %, </w:t>
      </w:r>
    </w:p>
    <w:p w14:paraId="510ABE3D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L1.Pn.0.6 </w:t>
      </w:r>
      <w:r w:rsidRPr="00BC4FDB">
        <w:rPr>
          <w:rFonts w:cstheme="minorHAnsi"/>
        </w:rPr>
        <w:t xml:space="preserve">– średnie ryzyko przeciągu dla Lekcji 1 w danym punkcie pomiarowym n, na wysokości 0,6 m, %, </w:t>
      </w:r>
    </w:p>
    <w:p w14:paraId="2431165C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L1.Pn.1.3 </w:t>
      </w:r>
      <w:r w:rsidRPr="00BC4FDB">
        <w:rPr>
          <w:rFonts w:cstheme="minorHAnsi"/>
        </w:rPr>
        <w:t>– średnie ryzyko przeciągu dla Lekcji 1 w danym punkcie pomiarowym n, na wysokości 1,3 m, %.</w:t>
      </w:r>
    </w:p>
    <w:p w14:paraId="0A3385F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75A80815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L1.Mm.MAX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L1.Pm.1.1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726DD8" w:rsidRPr="00BC4FDB">
        <w:rPr>
          <w:rFonts w:eastAsiaTheme="minorEastAsia" w:cstheme="minorHAnsi"/>
        </w:rPr>
        <w:t>(6), [%]</w:t>
      </w:r>
    </w:p>
    <w:p w14:paraId="4A4B114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3CE2B02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5F8D90F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L1.Pn.0.1 </w:t>
      </w:r>
      <w:r w:rsidRPr="00BC4FDB">
        <w:rPr>
          <w:rFonts w:cstheme="minorHAnsi"/>
        </w:rPr>
        <w:t xml:space="preserve">– średnie ryzyko przeciągu dla Lekcji 1 w danym punkcie pomiarowym n, na wysokości 0,1 m, %, </w:t>
      </w:r>
    </w:p>
    <w:p w14:paraId="54FEBBFA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L1.Pn.0.6 </w:t>
      </w:r>
      <w:r w:rsidRPr="00BC4FDB">
        <w:rPr>
          <w:rFonts w:cstheme="minorHAnsi"/>
        </w:rPr>
        <w:t xml:space="preserve">– średnie ryzyko przeciągu dla Lekcji 1 w danym punkcie pomiarowym n, na wysokości 0,6 m, %, </w:t>
      </w:r>
    </w:p>
    <w:p w14:paraId="4B7E4FC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L1.Pn.1.3 </w:t>
      </w:r>
      <w:r w:rsidRPr="00BC4FDB">
        <w:rPr>
          <w:rFonts w:cstheme="minorHAnsi"/>
        </w:rPr>
        <w:t>– średnie ryzyko przeciągu dla Lekcji 1 w danym punkcie pomiarowym n, na wysokości 1,3 m, %.</w:t>
      </w:r>
    </w:p>
    <w:p w14:paraId="47C70C43" w14:textId="77777777" w:rsidR="00726DD8" w:rsidRPr="00BC4FDB" w:rsidRDefault="00726DD8" w:rsidP="00726DD8">
      <w:pPr>
        <w:jc w:val="both"/>
        <w:rPr>
          <w:rFonts w:cstheme="minorHAnsi"/>
        </w:rPr>
      </w:pPr>
    </w:p>
    <w:p w14:paraId="3A2E3C0F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wskaźnik ryzyka przeciągu dla Lekcji 2 obliczony na podstawie wzoru 7:</w:t>
      </w:r>
    </w:p>
    <w:p w14:paraId="1AC2DD80" w14:textId="77777777" w:rsidR="00726DD8" w:rsidRPr="00BC4FDB" w:rsidRDefault="00762543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L2.P6+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L2.M3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(7)</w:t>
      </w:r>
    </w:p>
    <w:p w14:paraId="40B82701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L2.P1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 xml:space="preserve">L2.P6.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(8),</w:t>
      </w:r>
    </w:p>
    <w:p w14:paraId="73BD3158" w14:textId="77777777" w:rsidR="00726DD8" w:rsidRPr="00BC4FDB" w:rsidRDefault="00726DD8" w:rsidP="00726DD8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L2.M1.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>L2.M3</w:t>
      </w:r>
      <w:r w:rsidRPr="00BC4FDB">
        <w:rPr>
          <w:rFonts w:cstheme="minorHAnsi"/>
        </w:rPr>
        <w:t xml:space="preserve"> - obliczony wskaźnik ryzyka przeciągu w danym punkcie pomiarowym M1-M3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wzory (9),</w:t>
      </w:r>
    </w:p>
    <w:p w14:paraId="3C1AF0F5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(8)</w:t>
      </w:r>
    </w:p>
    <w:p w14:paraId="709AC7BC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CED64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3A2B7C8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3156524A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Pr="00BC4FDB">
        <w:rPr>
          <w:rFonts w:cstheme="minorHAnsi"/>
          <w:vertAlign w:val="subscript"/>
        </w:rPr>
        <w:t xml:space="preserve">L2.Pn.MAX – </w:t>
      </w:r>
      <w:r w:rsidRPr="00BC4FDB">
        <w:rPr>
          <w:rFonts w:cstheme="minorHAnsi"/>
        </w:rPr>
        <w:t xml:space="preserve">maksymalna wartość ryzyka przeciągu w punkcie pomiarowym P1-P6 na podstawie zmierzonych wartość na wysokości 0,1m; 0,6m; 1,1m obliczona na podstawie wzoru 10. </w:t>
      </w:r>
    </w:p>
    <w:p w14:paraId="579FC0A4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L2.Mn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L2.Mm.MAX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(9)</w:t>
      </w:r>
    </w:p>
    <w:p w14:paraId="26AE32AA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03DA6A7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m=1…3, </w:t>
      </w:r>
    </w:p>
    <w:p w14:paraId="6D34293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L2.Mm.MAX – </w:t>
      </w:r>
      <w:r w:rsidRPr="00BC4FDB">
        <w:rPr>
          <w:rFonts w:cstheme="minorHAnsi"/>
        </w:rPr>
        <w:t>maksymalna wartość ryzyka przeciągu w punkcie pomiarowym M1-M3, na podstawie zmierzonych wartość na wysokości 0,1m; 0,6m; 1,1m obliczona na podstawie wzoru 11.</w:t>
      </w:r>
    </w:p>
    <w:p w14:paraId="051EA4E3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L2.Pn.1.1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726DD8" w:rsidRPr="00BC4FDB">
        <w:rPr>
          <w:rFonts w:eastAsiaTheme="minorEastAsia" w:cstheme="minorHAnsi"/>
        </w:rPr>
        <w:t xml:space="preserve"> (10), [%]</w:t>
      </w:r>
    </w:p>
    <w:p w14:paraId="03A8540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BACA041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588CC649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L2.Pn.0.1 </w:t>
      </w:r>
      <w:r w:rsidRPr="00BC4FDB">
        <w:rPr>
          <w:rFonts w:cstheme="minorHAnsi"/>
        </w:rPr>
        <w:t xml:space="preserve">– średnie ryzyko przeciągu dla Lekcji 2 w danym punkcie pomiarowym n, na wysokości 0,1 m, %, </w:t>
      </w:r>
    </w:p>
    <w:p w14:paraId="2B9FD548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L2.Pn.0.6 </w:t>
      </w:r>
      <w:r w:rsidRPr="00BC4FDB">
        <w:rPr>
          <w:rFonts w:cstheme="minorHAnsi"/>
        </w:rPr>
        <w:t xml:space="preserve">– średnie ryzyko przeciągu dla Lekcji 2 w danym punkcie pomiarowym n, na wysokości 0,6 m, %, </w:t>
      </w:r>
    </w:p>
    <w:p w14:paraId="2DC6012D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L2.Pn.1.3 </w:t>
      </w:r>
      <w:r w:rsidRPr="00BC4FDB">
        <w:rPr>
          <w:rFonts w:cstheme="minorHAnsi"/>
        </w:rPr>
        <w:t>– średnie ryzyko przeciągu dla Lekcji 2 w danym punkcie pomiarowym n, na wysokości 1,3 m, %.</w:t>
      </w:r>
    </w:p>
    <w:p w14:paraId="2027E2E8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3538A3AA" w14:textId="77777777" w:rsidR="00726DD8" w:rsidRPr="00BC4FDB" w:rsidRDefault="00762543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L2.Mm.MAX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L2.Pm.1.1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726DD8" w:rsidRPr="00BC4FDB">
        <w:rPr>
          <w:rFonts w:eastAsiaTheme="minorEastAsia" w:cstheme="minorHAnsi"/>
        </w:rPr>
        <w:t>(11), [%]</w:t>
      </w:r>
    </w:p>
    <w:p w14:paraId="58EB92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05614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614C84D9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L2.Pn.0.1 </w:t>
      </w:r>
      <w:r w:rsidRPr="00BC4FDB">
        <w:rPr>
          <w:rFonts w:cstheme="minorHAnsi"/>
        </w:rPr>
        <w:t xml:space="preserve">– średnie ryzyko przeciągu dla Lekcji 2 w danym punkcie pomiarowym n, na wysokości 0,1 m, %, </w:t>
      </w:r>
    </w:p>
    <w:p w14:paraId="4F916D4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L2.Pn.0.6 </w:t>
      </w:r>
      <w:r w:rsidRPr="00BC4FDB">
        <w:rPr>
          <w:rFonts w:cstheme="minorHAnsi"/>
        </w:rPr>
        <w:t xml:space="preserve">– średnie ryzyko przeciągu dla Lekcji 2 w danym punkcie pomiarowym n, na wysokości 0,6 m, %, </w:t>
      </w:r>
    </w:p>
    <w:p w14:paraId="1919D440" w14:textId="77777777" w:rsidR="00726DD8" w:rsidRPr="00BC4FDB" w:rsidRDefault="00726DD8" w:rsidP="00726DD8">
      <w:pPr>
        <w:jc w:val="both"/>
        <w:rPr>
          <w:rFonts w:cstheme="minorHAnsi"/>
        </w:rPr>
      </w:pPr>
      <w:r w:rsidRPr="20D191C6">
        <w:t>DR</w:t>
      </w:r>
      <w:r w:rsidRPr="20D191C6">
        <w:rPr>
          <w:vertAlign w:val="subscript"/>
        </w:rPr>
        <w:t xml:space="preserve">L2.Pn.1.3 </w:t>
      </w:r>
      <w:r w:rsidRPr="20D191C6">
        <w:t>– średnie ryzyko przeciągu dla Lekcji 2 w danym punkcie pomiarowym n, na wysokości 1,3 m, %.</w:t>
      </w:r>
    </w:p>
    <w:p w14:paraId="02D9F971" w14:textId="0E8B486C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7CE21C41" w14:textId="7F43210A" w:rsidR="20D191C6" w:rsidRDefault="002F642C" w:rsidP="002F642C">
      <w:r>
        <w:t xml:space="preserve"> </w:t>
      </w:r>
      <w:r w:rsidR="20D191C6">
        <w:br w:type="page"/>
      </w:r>
    </w:p>
    <w:p w14:paraId="64D5BB29" w14:textId="0C3B1DA8" w:rsidR="00726DD8" w:rsidRPr="00BC4FDB" w:rsidRDefault="2AB5C8E0" w:rsidP="20D191C6">
      <w:pPr>
        <w:jc w:val="both"/>
        <w:rPr>
          <w:b/>
          <w:bCs/>
        </w:rPr>
      </w:pPr>
      <w:r w:rsidRPr="20D191C6">
        <w:rPr>
          <w:b/>
          <w:bCs/>
        </w:rPr>
        <w:lastRenderedPageBreak/>
        <w:t>Koszty całkowite A. Metoda obliczeń.</w:t>
      </w:r>
    </w:p>
    <w:p w14:paraId="1D3D3D8D" w14:textId="676B0E79" w:rsidR="20D191C6" w:rsidRDefault="20D191C6" w:rsidP="20D191C6">
      <w:pPr>
        <w:jc w:val="both"/>
        <w:rPr>
          <w:b/>
          <w:bCs/>
        </w:rPr>
      </w:pPr>
    </w:p>
    <w:p w14:paraId="1D342E1E" w14:textId="042D62CF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22ABD155">
        <w:rPr>
          <w:rFonts w:ascii="Calibri" w:eastAsia="Calibri" w:hAnsi="Calibri" w:cs="Calibri"/>
          <w:color w:val="000000" w:themeColor="text1"/>
        </w:rPr>
        <w:t>Koszty całkowite</w:t>
      </w:r>
      <w:r w:rsidRPr="22ABD155">
        <w:rPr>
          <w:rFonts w:ascii="Calibri" w:eastAsia="Calibri" w:hAnsi="Calibri" w:cs="Calibri"/>
        </w:rPr>
        <w:t xml:space="preserve"> A należy obliczyć jako sumę kosztów inwestycyjnych związanych z budową Systemu oraz kosztów jego eksploatacji, przyjmując okres eksploatacji 15 lat oraz dla reprezentatywnej Sali lekcyjnej.</w:t>
      </w:r>
      <w:r w:rsidRPr="22ABD155">
        <w:rPr>
          <w:rFonts w:ascii="Calibri" w:eastAsia="Calibri" w:hAnsi="Calibri" w:cs="Calibri"/>
          <w:b/>
          <w:bCs/>
        </w:rPr>
        <w:t xml:space="preserve"> </w:t>
      </w:r>
      <w:r w:rsidRPr="22ABD155">
        <w:rPr>
          <w:rFonts w:ascii="Calibri" w:eastAsia="Calibri" w:hAnsi="Calibri" w:cs="Calibri"/>
        </w:rPr>
        <w:t xml:space="preserve"> </w:t>
      </w:r>
      <w:r w:rsidRPr="22ABD155">
        <w:rPr>
          <w:rFonts w:ascii="Calibri" w:eastAsia="Calibri" w:hAnsi="Calibri" w:cs="Calibri"/>
          <w:color w:val="000000" w:themeColor="text1"/>
        </w:rPr>
        <w:t xml:space="preserve"> </w:t>
      </w:r>
    </w:p>
    <w:p w14:paraId="75B4D621" w14:textId="7DE7A94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22ABD155">
        <w:rPr>
          <w:rFonts w:ascii="Calibri" w:eastAsia="Calibri" w:hAnsi="Calibri" w:cs="Calibri"/>
          <w:color w:val="000000" w:themeColor="text1"/>
        </w:rPr>
        <w:t xml:space="preserve">Koszty całkowite </w:t>
      </w:r>
      <w:r w:rsidRPr="22ABD155">
        <w:rPr>
          <w:rFonts w:ascii="Calibri" w:eastAsia="Calibri" w:hAnsi="Calibri" w:cs="Calibri"/>
        </w:rPr>
        <w:t>A należy obliczyć zgodnie ze wzorem:</w:t>
      </w:r>
      <w:r w:rsidRPr="22ABD155">
        <w:rPr>
          <w:rFonts w:ascii="Calibri" w:eastAsia="Calibri" w:hAnsi="Calibri" w:cs="Calibri"/>
          <w:color w:val="000000" w:themeColor="text1"/>
        </w:rPr>
        <w:t xml:space="preserve"> </w:t>
      </w:r>
    </w:p>
    <w:p w14:paraId="3E765A25" w14:textId="3D7932F3" w:rsidR="002F642C" w:rsidRPr="00F43B54" w:rsidRDefault="6B862C90" w:rsidP="22ABD155">
      <w:pPr>
        <w:pStyle w:val="Normalny1"/>
        <w:spacing w:before="0"/>
        <w:jc w:val="center"/>
        <w:rPr>
          <w:rStyle w:val="Domylnaczcionkaakapitu10"/>
          <w:sz w:val="22"/>
          <w:szCs w:val="22"/>
          <w:lang w:eastAsia="pl-PL"/>
        </w:rPr>
      </w:pPr>
      <w:r w:rsidRPr="20D191C6">
        <w:rPr>
          <w:rFonts w:eastAsia="Calibri" w:cs="Calibri"/>
          <w:sz w:val="22"/>
          <w:szCs w:val="22"/>
        </w:rPr>
        <w:t xml:space="preserve"> </w:t>
      </w:r>
      <m:oMath>
        <m:sSub>
          <m:sSubPr>
            <m:ctrlPr>
              <w:rPr>
                <w:rStyle w:val="Domylnaczcionkaakapitu10"/>
                <w:rFonts w:ascii="Cambria Math" w:hAnsi="Cambria Math" w:cs="Cambria Math"/>
                <w:szCs w:val="16"/>
              </w:rPr>
            </m:ctrlPr>
          </m:sSubPr>
          <m:e>
            <m:r>
              <w:rPr>
                <w:rStyle w:val="Domylnaczcionkaakapitu10"/>
                <w:rFonts w:ascii="Cambria Math" w:hAnsi="Cambria Math" w:cs="Cambria Math"/>
                <w:szCs w:val="16"/>
              </w:rPr>
              <m:t>K</m:t>
            </m:r>
          </m:e>
          <m:sub>
            <m:r>
              <w:rPr>
                <w:rStyle w:val="Domylnaczcionkaakapitu10"/>
                <w:rFonts w:ascii="Cambria Math" w:hAnsi="Cambria Math" w:cs="Cambria Math"/>
                <w:szCs w:val="16"/>
              </w:rPr>
              <m:t>C</m:t>
            </m:r>
          </m:sub>
        </m:sSub>
        <m:r>
          <m:rPr>
            <m:sty m:val="p"/>
          </m:rPr>
          <w:rPr>
            <w:rStyle w:val="Domylnaczcionkaakapitu10"/>
            <w:rFonts w:ascii="Cambria Math" w:hAnsi="Cambria Math" w:cs="Cambria Math"/>
            <w:szCs w:val="16"/>
          </w:rPr>
          <m:t>=CAPEX+OPEX</m:t>
        </m:r>
      </m:oMath>
    </w:p>
    <w:p w14:paraId="5D6D1987" w14:textId="77777777" w:rsidR="002F642C" w:rsidRPr="00FC378C" w:rsidRDefault="00762543" w:rsidP="22ABD155">
      <w:pPr>
        <w:pStyle w:val="Normalny1"/>
        <w:spacing w:before="0"/>
        <w:jc w:val="center"/>
        <w:rPr>
          <w:rStyle w:val="Domylnaczcionkaakapitu10"/>
          <w:rFonts w:eastAsia="Calibri" w:cs="Calibri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D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ME</m:t>
              </m:r>
            </m:sub>
          </m:sSub>
          <m:r>
            <w:rPr>
              <w:rFonts w:ascii="Cambria Math" w:hAnsi="Cambria Math" w:cs="Calibri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A</m:t>
              </m:r>
            </m:sub>
          </m:sSub>
        </m:oMath>
      </m:oMathPara>
    </w:p>
    <w:p w14:paraId="6C67DA77" w14:textId="6060002C" w:rsidR="6B862C90" w:rsidRDefault="6B862C90" w:rsidP="22ABD155">
      <w:pPr>
        <w:spacing w:line="276" w:lineRule="auto"/>
        <w:jc w:val="both"/>
      </w:pPr>
    </w:p>
    <w:p w14:paraId="57C12B01" w14:textId="3914A7D6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gdzie:</w:t>
      </w:r>
    </w:p>
    <w:p w14:paraId="2F3C81F1" w14:textId="7652198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C</w:t>
      </w:r>
      <w:r w:rsidRPr="22ABD155">
        <w:rPr>
          <w:rFonts w:ascii="Calibri" w:eastAsia="Calibri" w:hAnsi="Calibri" w:cs="Calibri"/>
        </w:rPr>
        <w:t xml:space="preserve"> – Koszty całkowite Systemu wentylacji A wraz z Szkolnym systemem zarządzającym oraz użytkowaniem przez 15 lat, zł,</w:t>
      </w:r>
    </w:p>
    <w:p w14:paraId="16542613" w14:textId="0D6E520F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D</w:t>
      </w:r>
      <w:r w:rsidRPr="22ABD155">
        <w:rPr>
          <w:rFonts w:ascii="Calibri" w:eastAsia="Calibri" w:hAnsi="Calibri" w:cs="Calibri"/>
        </w:rPr>
        <w:t xml:space="preserve"> – Koszty Systemu wentylacji A wraz z Szkolnym systemem zarządzającym, deklarowany przez Wnioskodawcę / Uczestnika Przedsięwzięcia, zł,</w:t>
      </w:r>
    </w:p>
    <w:p w14:paraId="789A6146" w14:textId="704A8B1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M</w:t>
      </w:r>
      <w:r w:rsidRPr="22ABD155">
        <w:rPr>
          <w:rFonts w:ascii="Calibri" w:eastAsia="Calibri" w:hAnsi="Calibri" w:cs="Calibri"/>
        </w:rPr>
        <w:t xml:space="preserve"> – Koszty montażu Systemu wentylacji A wraz z Szkolnym systemem zarządzającym, deklarowany przez Wnioskodawcę / Uczestnika Przedsięwzięcia, zł, </w:t>
      </w:r>
    </w:p>
    <w:p w14:paraId="54E60BBC" w14:textId="610AE5A2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S</w:t>
      </w:r>
      <w:r w:rsidRPr="22ABD155">
        <w:rPr>
          <w:rFonts w:ascii="Calibri" w:eastAsia="Calibri" w:hAnsi="Calibri" w:cs="Calibri"/>
        </w:rPr>
        <w:t xml:space="preserve"> – Koszty serwisu Systemu wentylacji A wraz z Szkolnym systemem zarządzającym przez 15 lat, deklarowany przez Wnioskodawcę / Uczestnika Przedsięwzięcia, zł, </w:t>
      </w:r>
    </w:p>
    <w:p w14:paraId="0E65EBEA" w14:textId="7F860F6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ME</w:t>
      </w:r>
      <w:r w:rsidRPr="22ABD155">
        <w:rPr>
          <w:rFonts w:ascii="Calibri" w:eastAsia="Calibri" w:hAnsi="Calibri" w:cs="Calibri"/>
        </w:rPr>
        <w:t xml:space="preserve"> – Koszty materiałów eksploatacyjnych niezbędnych do prawidłowej pracy Systemu wentylacji A wraz z Szkolnym systemem zarządzającym przez 15 lat, deklarowany przez Wnioskodawcę / Uczestnika Przedsięwzięcia, zł. </w:t>
      </w:r>
    </w:p>
    <w:p w14:paraId="2390EA4B" w14:textId="13760A12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A</w:t>
      </w:r>
      <w:r w:rsidRPr="22ABD155">
        <w:rPr>
          <w:rFonts w:ascii="Calibri" w:eastAsia="Calibri" w:hAnsi="Calibri" w:cs="Calibri"/>
        </w:rPr>
        <w:t xml:space="preserve"> – Koszty administracji Szkolnego Systemu zarządzania przez 15 lat, deklarowane przez Wnioskodawcę / Uczestnika Przedsięwzięcia, zł. </w:t>
      </w:r>
    </w:p>
    <w:p w14:paraId="502589AB" w14:textId="4BD1D183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223E42DE" w14:textId="5E3B64E8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Wnioskodawca / Uczestnik Przedsięwzięcia do Obliczeń Kosztów całkowitych A wraz z użytkowaniem prze okres 15 lat przyjmuje wszystkie elementy składowe, prace oraz materiały eksploatacyjne potrzebne do prawidłowego działania Systemu A w okresie 15 lat. </w:t>
      </w:r>
    </w:p>
    <w:p w14:paraId="3887C7E5" w14:textId="6471E77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3C530978" w14:textId="5873040D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D  </w:t>
      </w:r>
      <w:r w:rsidRPr="22ABD155">
        <w:rPr>
          <w:rFonts w:ascii="Calibri" w:eastAsia="Calibri" w:hAnsi="Calibri" w:cs="Calibri"/>
        </w:rPr>
        <w:t xml:space="preserve">Zamawiający rozumie Koszty Systemu wentylacji A wraz z Szkolnym systemem zarządzającym deklarowany przez Wnioskodawcę / Uczestnika Przedsięwzięcia dla planowanej skali sprzedaży dla 50 szkół rocznie (liczących po 15 sal lekcyjnych każda oraz że na pojedynczą szkołę przypada 1 szt. Szkolnego systemu zarządzającego), z uwzględnieniem 20% marży, kosztów produkcji, kosztów dystrybucji, kosztów materiału Wnioskodawca/Uczestnik Przedsięwzięcia  w Koszcie Sprzedaży Systemu jest zobowiązany uwzględnić wszystkie koszty elementów składowych podanych w Załączniku 3.2 do Załącznika nr 3, potwierdzone ofertami dla podanych elementów oraz wyceną elementów, które są innowacją.  </w:t>
      </w:r>
    </w:p>
    <w:p w14:paraId="3E566FCE" w14:textId="5A636BD4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768B4BD5" w14:textId="3AA1773C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lastRenderedPageBreak/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M  </w:t>
      </w:r>
      <w:r w:rsidRPr="22ABD155">
        <w:rPr>
          <w:rFonts w:ascii="Calibri" w:eastAsia="Calibri" w:hAnsi="Calibri" w:cs="Calibri"/>
        </w:rPr>
        <w:t xml:space="preserve">Zamawiający rozumie Koszty montażu Systemu wentylacji A wraz z Szkolnym systemem zarządzającym, jako koszt prac wewnętrznych prac monterskich, koszt dowozu elementu Systemu A, koszt modernizacji infrastruktury technicznej wewnątrz budynku w celu przystosowania jej do możliwości użytkowania Systemu A. Wnioskodawca / Uczestnik Przedsięwzięcia w Koszcie Montażu jest zobowiązany uwzględnić wszystkie koszty elementów składowych podanych w Załączniku 3.2 do Załącznika nr 3, potwierdzone ofertami dla podanych prac. </w:t>
      </w:r>
    </w:p>
    <w:p w14:paraId="3D5D286E" w14:textId="6ACBE32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35B4C0FD" w14:textId="6EF64FB6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S </w:t>
      </w:r>
      <w:r w:rsidRPr="22ABD155">
        <w:rPr>
          <w:rFonts w:ascii="Calibri" w:eastAsia="Calibri" w:hAnsi="Calibri" w:cs="Calibri"/>
        </w:rPr>
        <w:t xml:space="preserve">Zamawiający rozumie 15 letnie Koszty serwisu Systemu wentylacji A wraz z Szkolnym systemem zarządzającym przez Wnioskodawcę / Uczestnika Przedsięwzięcia, przy założeniu minimum 2 serwisów rocznie oraz uwzględniające koszt naprawy, awarii, okresowych przeglądów Systemu wentylacji A wraz z Szkolnym systemem zarządzającym.  </w:t>
      </w:r>
    </w:p>
    <w:p w14:paraId="57FE2660" w14:textId="24629304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7397D275" w14:textId="344FDC37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>ME</w:t>
      </w:r>
      <w:r w:rsidR="6601C294" w:rsidRPr="22ABD155">
        <w:rPr>
          <w:rFonts w:ascii="Calibri" w:eastAsia="Calibri" w:hAnsi="Calibri" w:cs="Calibri"/>
          <w:vertAlign w:val="subscript"/>
        </w:rPr>
        <w:t xml:space="preserve"> </w:t>
      </w:r>
      <w:r w:rsidRPr="22ABD155">
        <w:rPr>
          <w:rFonts w:ascii="Calibri" w:eastAsia="Calibri" w:hAnsi="Calibri" w:cs="Calibri"/>
        </w:rPr>
        <w:t>Zamawiający rozumie 15 letnie Koszty materiałów eksploatacyjnych niezbędnych do prawidłowej pracy wszystkich elementów Systemu wentylacyjnego A wraz z Szkolnym systemem zarządzającym, podanych w Załączniku 3.2 do Załącznika nr 3 zakładka</w:t>
      </w:r>
      <w:r w:rsidR="14EBA4F3" w:rsidRPr="22ABD155">
        <w:rPr>
          <w:rFonts w:ascii="Calibri" w:eastAsia="Calibri" w:hAnsi="Calibri" w:cs="Calibri"/>
        </w:rPr>
        <w:t xml:space="preserve"> </w:t>
      </w:r>
      <w:r w:rsidRPr="22ABD155">
        <w:rPr>
          <w:rFonts w:ascii="Calibri" w:eastAsia="Calibri" w:hAnsi="Calibri" w:cs="Calibri"/>
        </w:rPr>
        <w:t>”7.9”.</w:t>
      </w:r>
    </w:p>
    <w:p w14:paraId="38DD1A23" w14:textId="23597858" w:rsidR="6B862C90" w:rsidRDefault="6B862C90" w:rsidP="22ABD155">
      <w:pPr>
        <w:spacing w:line="276" w:lineRule="auto"/>
        <w:rPr>
          <w:rFonts w:ascii="Calibri" w:eastAsia="Calibri" w:hAnsi="Calibri" w:cs="Calibri"/>
          <w:color w:val="FF0000"/>
        </w:rPr>
      </w:pPr>
      <w:r w:rsidRPr="22ABD155">
        <w:rPr>
          <w:rFonts w:ascii="Calibri" w:eastAsia="Calibri" w:hAnsi="Calibri" w:cs="Calibri"/>
          <w:color w:val="FF0000"/>
        </w:rPr>
        <w:t xml:space="preserve"> </w:t>
      </w:r>
    </w:p>
    <w:p w14:paraId="1BA3C525" w14:textId="5409B49D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A </w:t>
      </w:r>
      <w:r w:rsidRPr="22ABD155">
        <w:rPr>
          <w:rFonts w:ascii="Calibri" w:eastAsia="Calibri" w:hAnsi="Calibri" w:cs="Calibri"/>
        </w:rPr>
        <w:t>Zamawiający rozumie 15 letnie Koszty administracji Szkolnego systemu zarządzającego, dla planowanej skali sprzedaży dla 50 szkół rocznie (liczących po 15 sal lekcyjnych każda oraz że na pojedynczą szkołę przypada 1 szt. Szkolnego systemu zarządzającego, w cenie podanej w Załączniku 3.2 do Załącznika nr 3 zakładka ”7.9”.</w:t>
      </w:r>
    </w:p>
    <w:p w14:paraId="37A8FCAF" w14:textId="6ECD4B29" w:rsidR="20D191C6" w:rsidRDefault="20D191C6" w:rsidP="22ABD155">
      <w:pPr>
        <w:jc w:val="both"/>
        <w:rPr>
          <w:b/>
          <w:bCs/>
        </w:rPr>
      </w:pPr>
    </w:p>
    <w:sectPr w:rsidR="20D191C6" w:rsidSect="00200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C1B7F" w16cex:dateUtc="2021-05-16T20:30:00Z"/>
  <w16cex:commentExtensible w16cex:durableId="244C1C44" w16cex:dateUtc="2021-05-16T20:33:00Z"/>
  <w16cex:commentExtensible w16cex:durableId="244C1C05" w16cex:dateUtc="2021-05-16T20:32:00Z"/>
  <w16cex:commentExtensible w16cex:durableId="244C28B3" w16cex:dateUtc="2021-05-16T21:26:00Z"/>
  <w16cex:commentExtensible w16cex:durableId="244C1F26" w16cex:dateUtc="2021-05-16T20:45:00Z"/>
  <w16cex:commentExtensible w16cex:durableId="244C26AA" w16cex:dateUtc="2021-05-16T21:18:00Z"/>
  <w16cex:commentExtensible w16cex:durableId="244C29DA" w16cex:dateUtc="2021-05-16T21:31:00Z"/>
  <w16cex:commentExtensible w16cex:durableId="244C2AAD" w16cex:dateUtc="2021-05-16T2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6E7B2F" w16cid:durableId="244C1B7F"/>
  <w16cid:commentId w16cid:paraId="1AAB76F4" w16cid:durableId="244C1C44"/>
  <w16cid:commentId w16cid:paraId="1C47064E" w16cid:durableId="244C1C05"/>
  <w16cid:commentId w16cid:paraId="55809BB8" w16cid:durableId="244C28B3"/>
  <w16cid:commentId w16cid:paraId="2E3ECFFB" w16cid:durableId="244C1F26"/>
  <w16cid:commentId w16cid:paraId="131D233B" w16cid:durableId="244C26AA"/>
  <w16cid:commentId w16cid:paraId="47C42926" w16cid:durableId="244C29DA"/>
  <w16cid:commentId w16cid:paraId="2033C098" w16cid:durableId="244C2A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DF7B0" w14:textId="77777777" w:rsidR="003C5F15" w:rsidRDefault="003C5F15" w:rsidP="00200DDB">
      <w:pPr>
        <w:spacing w:after="0" w:line="240" w:lineRule="auto"/>
      </w:pPr>
      <w:r>
        <w:separator/>
      </w:r>
    </w:p>
  </w:endnote>
  <w:endnote w:type="continuationSeparator" w:id="0">
    <w:p w14:paraId="577DCD99" w14:textId="77777777" w:rsidR="003C5F15" w:rsidRDefault="003C5F15" w:rsidP="00200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25EBF" w14:textId="77777777" w:rsidR="00DC4E38" w:rsidRDefault="00DC4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731F8" w14:textId="77777777" w:rsidR="00DC4E38" w:rsidRDefault="00DC4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D8263" w14:textId="77777777" w:rsidR="00DC4E38" w:rsidRDefault="00DC4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ED3BF" w14:textId="77777777" w:rsidR="003C5F15" w:rsidRDefault="003C5F15" w:rsidP="00200DDB">
      <w:pPr>
        <w:spacing w:after="0" w:line="240" w:lineRule="auto"/>
      </w:pPr>
      <w:r>
        <w:separator/>
      </w:r>
    </w:p>
  </w:footnote>
  <w:footnote w:type="continuationSeparator" w:id="0">
    <w:p w14:paraId="4F68157F" w14:textId="77777777" w:rsidR="003C5F15" w:rsidRDefault="003C5F15" w:rsidP="00200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59E6" w14:textId="77777777" w:rsidR="00DC4E38" w:rsidRDefault="00DC4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F7109" w14:textId="77777777" w:rsidR="00DC4E38" w:rsidRDefault="00DC4E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C4E38" w:rsidRPr="004079BB" w14:paraId="1C890C0E" w14:textId="77777777" w:rsidTr="173443DF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DC4E38" w:rsidRPr="000770A6" w14:paraId="7BEF2C62" w14:textId="77777777" w:rsidTr="00DC4E3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89842" w14:textId="77777777" w:rsidR="00DC4E38" w:rsidRDefault="00DC4E38" w:rsidP="00200DDB">
                <w:pPr>
                  <w:spacing w:before="26"/>
                  <w:ind w:left="20" w:right="-134"/>
                </w:pPr>
                <w:bookmarkStart w:id="78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46028F" w14:textId="77777777" w:rsidR="00DC4E38" w:rsidRDefault="00DC4E38" w:rsidP="00200DDB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CCE9D" w14:textId="77777777" w:rsidR="00DC4E38" w:rsidRDefault="00DC4E38" w:rsidP="00200DDB">
                <w:pPr>
                  <w:jc w:val="center"/>
                </w:pPr>
              </w:p>
            </w:tc>
          </w:tr>
        </w:tbl>
        <w:p w14:paraId="2186AA28" w14:textId="77777777" w:rsidR="00DC4E38" w:rsidRDefault="00DC4E38" w:rsidP="00200DDB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0A041F6" wp14:editId="59353D03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3A926E" w14:textId="77777777" w:rsidR="00DC4E38" w:rsidRDefault="00DC4E38" w:rsidP="00200DDB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0238D685" w14:textId="77777777" w:rsidR="00DC4E38" w:rsidRPr="00670A95" w:rsidRDefault="00DC4E38" w:rsidP="00670A9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670A9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78"/>
        <w:p w14:paraId="50104DE4" w14:textId="32B91A75" w:rsidR="00DC4E38" w:rsidRPr="00B76E98" w:rsidRDefault="00DC4E38" w:rsidP="00200DDB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232806CC" w14:textId="77777777" w:rsidR="00DC4E38" w:rsidRDefault="00DC4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A4D"/>
    <w:multiLevelType w:val="hybridMultilevel"/>
    <w:tmpl w:val="A240E9FC"/>
    <w:lvl w:ilvl="0" w:tplc="FF3EB6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4E7"/>
    <w:multiLevelType w:val="hybridMultilevel"/>
    <w:tmpl w:val="E6865FA0"/>
    <w:lvl w:ilvl="0" w:tplc="2E4C6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B24A6"/>
    <w:multiLevelType w:val="hybridMultilevel"/>
    <w:tmpl w:val="A6129FD4"/>
    <w:lvl w:ilvl="0" w:tplc="657A79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DC"/>
    <w:rsid w:val="000102A2"/>
    <w:rsid w:val="000405E7"/>
    <w:rsid w:val="00200DDB"/>
    <w:rsid w:val="00267574"/>
    <w:rsid w:val="002F642C"/>
    <w:rsid w:val="003C5F15"/>
    <w:rsid w:val="00542B67"/>
    <w:rsid w:val="00546A41"/>
    <w:rsid w:val="0059443A"/>
    <w:rsid w:val="005C58AC"/>
    <w:rsid w:val="005DCA28"/>
    <w:rsid w:val="005E69A3"/>
    <w:rsid w:val="0060301B"/>
    <w:rsid w:val="00615A5E"/>
    <w:rsid w:val="00670A95"/>
    <w:rsid w:val="006C1DB5"/>
    <w:rsid w:val="007226B4"/>
    <w:rsid w:val="00726DD8"/>
    <w:rsid w:val="00745056"/>
    <w:rsid w:val="00762543"/>
    <w:rsid w:val="007631ED"/>
    <w:rsid w:val="007D0B39"/>
    <w:rsid w:val="007D49FD"/>
    <w:rsid w:val="00856867"/>
    <w:rsid w:val="008906FC"/>
    <w:rsid w:val="008E3D2F"/>
    <w:rsid w:val="00960222"/>
    <w:rsid w:val="009A0A68"/>
    <w:rsid w:val="009A50DC"/>
    <w:rsid w:val="009C13FB"/>
    <w:rsid w:val="009D40DE"/>
    <w:rsid w:val="00A10FB1"/>
    <w:rsid w:val="00AB4553"/>
    <w:rsid w:val="00AD6FEA"/>
    <w:rsid w:val="00AF5A60"/>
    <w:rsid w:val="00B01EE4"/>
    <w:rsid w:val="00B943FA"/>
    <w:rsid w:val="00B9571A"/>
    <w:rsid w:val="00BC4FDB"/>
    <w:rsid w:val="00BD3695"/>
    <w:rsid w:val="00CE68CC"/>
    <w:rsid w:val="00D36AC3"/>
    <w:rsid w:val="00DC4E38"/>
    <w:rsid w:val="00E1490B"/>
    <w:rsid w:val="00E23479"/>
    <w:rsid w:val="00E77671"/>
    <w:rsid w:val="00E84D79"/>
    <w:rsid w:val="00F8167F"/>
    <w:rsid w:val="00FA7795"/>
    <w:rsid w:val="00FE4418"/>
    <w:rsid w:val="00FF4472"/>
    <w:rsid w:val="01283A7F"/>
    <w:rsid w:val="027EDDCC"/>
    <w:rsid w:val="045200B2"/>
    <w:rsid w:val="05FC7D27"/>
    <w:rsid w:val="06CCA790"/>
    <w:rsid w:val="070F5A8A"/>
    <w:rsid w:val="07E56CC5"/>
    <w:rsid w:val="09E1151A"/>
    <w:rsid w:val="0C638400"/>
    <w:rsid w:val="0D99FB69"/>
    <w:rsid w:val="0F2931FA"/>
    <w:rsid w:val="0F678401"/>
    <w:rsid w:val="0FF29420"/>
    <w:rsid w:val="10685EB3"/>
    <w:rsid w:val="10A21F93"/>
    <w:rsid w:val="10DE8E65"/>
    <w:rsid w:val="114D5A0B"/>
    <w:rsid w:val="13FCA31D"/>
    <w:rsid w:val="14EBA4F3"/>
    <w:rsid w:val="153847B7"/>
    <w:rsid w:val="173443DF"/>
    <w:rsid w:val="17A44E2D"/>
    <w:rsid w:val="18F0FBBB"/>
    <w:rsid w:val="1ADA2887"/>
    <w:rsid w:val="1B3B1ED7"/>
    <w:rsid w:val="1CAA8747"/>
    <w:rsid w:val="1DC8AF0D"/>
    <w:rsid w:val="1DF7C17F"/>
    <w:rsid w:val="20D191C6"/>
    <w:rsid w:val="20D75342"/>
    <w:rsid w:val="22ABD155"/>
    <w:rsid w:val="22BD12C0"/>
    <w:rsid w:val="23993B54"/>
    <w:rsid w:val="23B241BE"/>
    <w:rsid w:val="23FE6942"/>
    <w:rsid w:val="25565907"/>
    <w:rsid w:val="28C20EF1"/>
    <w:rsid w:val="29464113"/>
    <w:rsid w:val="297B25C4"/>
    <w:rsid w:val="2AB5C8E0"/>
    <w:rsid w:val="2C0432A5"/>
    <w:rsid w:val="2E966EE3"/>
    <w:rsid w:val="2E98043E"/>
    <w:rsid w:val="2F044E11"/>
    <w:rsid w:val="2F73AEB7"/>
    <w:rsid w:val="31BE3832"/>
    <w:rsid w:val="33A666E2"/>
    <w:rsid w:val="33F8F8D2"/>
    <w:rsid w:val="3528AEF1"/>
    <w:rsid w:val="3606D657"/>
    <w:rsid w:val="36B39C59"/>
    <w:rsid w:val="36F17E4A"/>
    <w:rsid w:val="38BC2589"/>
    <w:rsid w:val="3A36D279"/>
    <w:rsid w:val="3ACDBE7A"/>
    <w:rsid w:val="3B6B71B8"/>
    <w:rsid w:val="3BEE4A74"/>
    <w:rsid w:val="3EB25513"/>
    <w:rsid w:val="3FEDF9AD"/>
    <w:rsid w:val="3FEF6CD0"/>
    <w:rsid w:val="44C16AD0"/>
    <w:rsid w:val="45A44321"/>
    <w:rsid w:val="46A7FABB"/>
    <w:rsid w:val="494A0D23"/>
    <w:rsid w:val="4B14AD45"/>
    <w:rsid w:val="4EF5B9C6"/>
    <w:rsid w:val="50ABE3E7"/>
    <w:rsid w:val="51350FDD"/>
    <w:rsid w:val="51711EDB"/>
    <w:rsid w:val="563CC920"/>
    <w:rsid w:val="571CCF65"/>
    <w:rsid w:val="5863D0C5"/>
    <w:rsid w:val="5A41C2D6"/>
    <w:rsid w:val="5A859A53"/>
    <w:rsid w:val="5C81967B"/>
    <w:rsid w:val="5E463507"/>
    <w:rsid w:val="5F7C109C"/>
    <w:rsid w:val="5FEE6236"/>
    <w:rsid w:val="6131D0BA"/>
    <w:rsid w:val="62FC0C12"/>
    <w:rsid w:val="64AE9511"/>
    <w:rsid w:val="6601C294"/>
    <w:rsid w:val="67430413"/>
    <w:rsid w:val="678C69BD"/>
    <w:rsid w:val="697AB61D"/>
    <w:rsid w:val="6B862C90"/>
    <w:rsid w:val="6D3166D6"/>
    <w:rsid w:val="6D7254DB"/>
    <w:rsid w:val="70DB81FB"/>
    <w:rsid w:val="74D9225B"/>
    <w:rsid w:val="791A506B"/>
    <w:rsid w:val="79234B68"/>
    <w:rsid w:val="799BA242"/>
    <w:rsid w:val="7B459EA1"/>
    <w:rsid w:val="7B9650CC"/>
    <w:rsid w:val="7CECF8BE"/>
    <w:rsid w:val="7EB3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A9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6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867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867"/>
    <w:rPr>
      <w:rFonts w:ascii="Calibri" w:eastAsia="Calibri" w:hAnsi="Calibri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86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056"/>
    <w:pPr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056"/>
    <w:rPr>
      <w:rFonts w:ascii="Calibri" w:eastAsia="Calibri" w:hAnsi="Calibri" w:cs="Arial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26DD8"/>
  </w:style>
  <w:style w:type="character" w:customStyle="1" w:styleId="eop">
    <w:name w:val="eop"/>
    <w:basedOn w:val="Domylnaczcionkaakapitu"/>
    <w:rsid w:val="00726DD8"/>
  </w:style>
  <w:style w:type="table" w:styleId="Tabela-Siatka">
    <w:name w:val="Table Grid"/>
    <w:basedOn w:val="Standardowy"/>
    <w:uiPriority w:val="39"/>
    <w:rsid w:val="006C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69A3"/>
    <w:pPr>
      <w:ind w:left="720"/>
      <w:contextualSpacing/>
    </w:pPr>
  </w:style>
  <w:style w:type="paragraph" w:customStyle="1" w:styleId="Normalny1">
    <w:name w:val="Normalny1"/>
    <w:rsid w:val="002F642C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0">
    <w:name w:val="Domyślna czcionka akapitu10"/>
    <w:rsid w:val="002F642C"/>
  </w:style>
  <w:style w:type="paragraph" w:styleId="Nagwek">
    <w:name w:val="header"/>
    <w:basedOn w:val="Normalny"/>
    <w:link w:val="NagwekZnak"/>
    <w:uiPriority w:val="99"/>
    <w:unhideWhenUsed/>
    <w:rsid w:val="0020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DDB"/>
  </w:style>
  <w:style w:type="paragraph" w:styleId="Stopka">
    <w:name w:val="footer"/>
    <w:basedOn w:val="Normalny"/>
    <w:link w:val="StopkaZnak"/>
    <w:uiPriority w:val="99"/>
    <w:unhideWhenUsed/>
    <w:rsid w:val="0020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5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3992</Words>
  <Characters>23954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2021-06-29T11:44:00Z</dcterms:created>
  <dcterms:modified xsi:type="dcterms:W3CDTF">2021-06-29T11:45:00Z</dcterms:modified>
</cp:coreProperties>
</file>